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954EA" w14:textId="7A91A9F1" w:rsidR="00FD3B8E" w:rsidRDefault="00FD3B8E" w:rsidP="00237AFB">
      <w:pPr>
        <w:pStyle w:val="Heading1"/>
      </w:pPr>
      <w:r>
        <w:t>2n</w:t>
      </w:r>
    </w:p>
    <w:p w14:paraId="41318693" w14:textId="5E488B93" w:rsidR="00FD3B8E" w:rsidRDefault="00FD3B8E" w:rsidP="00FD3B8E">
      <w:pPr>
        <w:pStyle w:val="Heading2"/>
      </w:pPr>
      <w:r>
        <w:lastRenderedPageBreak/>
        <w:t>k</w:t>
      </w:r>
    </w:p>
    <w:p w14:paraId="38B029EA" w14:textId="0AF5ABB7" w:rsidR="00E42E4C" w:rsidRDefault="00237AFB" w:rsidP="00237AFB">
      <w:pPr>
        <w:pStyle w:val="Heading1"/>
      </w:pPr>
      <w:r>
        <w:lastRenderedPageBreak/>
        <w:t>1NC</w:t>
      </w:r>
    </w:p>
    <w:p w14:paraId="755E97E5" w14:textId="2D64207C" w:rsidR="00237AFB" w:rsidRDefault="007369B9" w:rsidP="007369B9">
      <w:pPr>
        <w:pStyle w:val="Heading2"/>
      </w:pPr>
      <w:r>
        <w:lastRenderedPageBreak/>
        <w:t>1</w:t>
      </w:r>
    </w:p>
    <w:p w14:paraId="46F6D560" w14:textId="77777777" w:rsidR="007369B9" w:rsidRPr="005A29A5" w:rsidRDefault="007369B9" w:rsidP="007369B9">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06648F55" w14:textId="77777777" w:rsidR="007369B9" w:rsidRDefault="007369B9" w:rsidP="007369B9">
      <w:pPr>
        <w:rPr>
          <w:rStyle w:val="Style13ptBold"/>
        </w:rPr>
      </w:pPr>
      <w:r>
        <w:rPr>
          <w:rStyle w:val="Style13ptBold"/>
        </w:rPr>
        <w:t>Grove ‘19</w:t>
      </w:r>
    </w:p>
    <w:p w14:paraId="5ADB5FFB" w14:textId="77777777" w:rsidR="007369B9" w:rsidRDefault="007369B9" w:rsidP="007369B9">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2CFE118D" w14:textId="77777777" w:rsidR="007369B9" w:rsidRPr="00347BF9" w:rsidRDefault="007369B9" w:rsidP="007369B9">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29F4213F" w14:textId="77777777" w:rsidR="007369B9" w:rsidRPr="00937F8D" w:rsidRDefault="007369B9" w:rsidP="007369B9">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15AC2B42" w14:textId="77777777" w:rsidR="007369B9" w:rsidRPr="00347BF9" w:rsidRDefault="007369B9" w:rsidP="007369B9">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09042D64" w14:textId="77777777" w:rsidR="007369B9" w:rsidRPr="00937F8D" w:rsidRDefault="007369B9" w:rsidP="007369B9">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004E0177" w14:textId="77777777" w:rsidR="007369B9" w:rsidRPr="00937F8D" w:rsidRDefault="007369B9" w:rsidP="007369B9">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4B9AE52E" w14:textId="77777777" w:rsidR="007369B9" w:rsidRPr="00937F8D" w:rsidRDefault="007369B9" w:rsidP="007369B9">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10570356" w14:textId="77777777" w:rsidR="007369B9" w:rsidRPr="00937F8D" w:rsidRDefault="007369B9" w:rsidP="007369B9">
      <w:pPr>
        <w:rPr>
          <w:sz w:val="12"/>
        </w:rPr>
      </w:pPr>
      <w:r w:rsidRPr="00937F8D">
        <w:rPr>
          <w:sz w:val="12"/>
        </w:rPr>
        <w:lastRenderedPageBreak/>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7527B223" w14:textId="77777777" w:rsidR="007369B9" w:rsidRPr="00347BF9" w:rsidRDefault="007369B9" w:rsidP="007369B9">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0EE9D5E4" w14:textId="77777777" w:rsidR="007369B9" w:rsidRPr="00E5364A" w:rsidRDefault="007369B9" w:rsidP="007369B9">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3BBF31F8" w14:textId="77777777" w:rsidR="007369B9" w:rsidRPr="00E5364A" w:rsidRDefault="007369B9" w:rsidP="007369B9">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30ECBC07" w14:textId="77777777" w:rsidR="007369B9" w:rsidRPr="00E5364A" w:rsidRDefault="007369B9" w:rsidP="007369B9">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04F63695" w14:textId="77777777" w:rsidR="007369B9" w:rsidRPr="00204A62" w:rsidRDefault="007369B9" w:rsidP="007369B9">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658DECAB" w14:textId="77777777" w:rsidR="007369B9" w:rsidRDefault="007369B9" w:rsidP="007369B9">
      <w:pPr>
        <w:pStyle w:val="Heading4"/>
      </w:pPr>
      <w:r>
        <w:t xml:space="preserve">The </w:t>
      </w:r>
      <w:proofErr w:type="spellStart"/>
      <w:r>
        <w:t>aff’s</w:t>
      </w:r>
      <w:proofErr w:type="spellEnd"/>
      <w:r>
        <w:t xml:space="preserve"> managerial concerns over space debris is </w:t>
      </w:r>
      <w:r w:rsidRPr="006A3E64">
        <w:rPr>
          <w:u w:val="single"/>
        </w:rPr>
        <w:t>techno-nationalism</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10BD3883" w14:textId="77777777" w:rsidR="007369B9" w:rsidRDefault="007369B9" w:rsidP="007369B9">
      <w:pPr>
        <w:rPr>
          <w:rStyle w:val="Style13ptBold"/>
        </w:rPr>
      </w:pPr>
      <w:proofErr w:type="spellStart"/>
      <w:r>
        <w:rPr>
          <w:rStyle w:val="Style13ptBold"/>
        </w:rPr>
        <w:t>Stroikos</w:t>
      </w:r>
      <w:proofErr w:type="spellEnd"/>
      <w:r>
        <w:rPr>
          <w:rStyle w:val="Style13ptBold"/>
        </w:rPr>
        <w:t xml:space="preserve"> ‘16</w:t>
      </w:r>
    </w:p>
    <w:p w14:paraId="462DABA4" w14:textId="77777777" w:rsidR="007369B9" w:rsidRPr="00B62778" w:rsidRDefault="007369B9" w:rsidP="007369B9">
      <w:pPr>
        <w:rPr>
          <w:sz w:val="16"/>
          <w:szCs w:val="16"/>
        </w:rPr>
      </w:pPr>
      <w:r w:rsidRPr="00B62778">
        <w:rPr>
          <w:sz w:val="16"/>
          <w:szCs w:val="16"/>
        </w:rPr>
        <w:lastRenderedPageBreak/>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611E994E" w14:textId="77777777" w:rsidR="007369B9" w:rsidRPr="00EF6ED2" w:rsidRDefault="007369B9" w:rsidP="007369B9">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EC2AE9">
        <w:rPr>
          <w:rStyle w:val="Emphasis"/>
          <w:highlight w:val="green"/>
        </w:rPr>
        <w:t>because sovereignty in space 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EC2AE9">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EC2AE9">
        <w:rPr>
          <w:rStyle w:val="StyleUnderline"/>
          <w:highlight w:val="green"/>
        </w:rPr>
        <w:t>closely linked to</w:t>
      </w:r>
      <w:r w:rsidRPr="000D480F">
        <w:rPr>
          <w:rStyle w:val="StyleUnderline"/>
        </w:rPr>
        <w:t xml:space="preserve"> great power status and </w:t>
      </w:r>
      <w:r w:rsidRPr="00EC2AE9">
        <w:rPr>
          <w:rStyle w:val="StyleUnderline"/>
          <w:highlight w:val="green"/>
        </w:rPr>
        <w:t>great power management in the sense that</w:t>
      </w:r>
      <w:r w:rsidRPr="000D480F">
        <w:rPr>
          <w:rStyle w:val="StyleUnderline"/>
        </w:rPr>
        <w:t xml:space="preserve"> different </w:t>
      </w:r>
      <w:r w:rsidRPr="00EC2AE9">
        <w:rPr>
          <w:rStyle w:val="StyleUnderline"/>
          <w:highlight w:val="green"/>
        </w:rPr>
        <w:t>space capabilities</w:t>
      </w:r>
      <w:r w:rsidRPr="000D480F">
        <w:rPr>
          <w:rStyle w:val="StyleUnderline"/>
        </w:rPr>
        <w:t xml:space="preserve"> also </w:t>
      </w:r>
      <w:r w:rsidRPr="00EC2AE9">
        <w:rPr>
          <w:rStyle w:val="StyleUnderline"/>
          <w:highlight w:val="green"/>
        </w:rPr>
        <w:t>confer different</w:t>
      </w:r>
      <w:r w:rsidRPr="000D480F">
        <w:rPr>
          <w:rStyle w:val="StyleUnderline"/>
        </w:rPr>
        <w:t xml:space="preserve"> levels of </w:t>
      </w:r>
      <w:r w:rsidRPr="00EC2AE9">
        <w:rPr>
          <w:rStyle w:val="StyleUnderline"/>
          <w:highlight w:val="green"/>
        </w:rPr>
        <w:t>status</w:t>
      </w:r>
      <w:r w:rsidRPr="000D480F">
        <w:rPr>
          <w:rStyle w:val="StyleUnderline"/>
        </w:rPr>
        <w:t xml:space="preserve"> and responsibilities </w:t>
      </w:r>
      <w:r w:rsidRPr="00EC2AE9">
        <w:rPr>
          <w:rStyle w:val="StyleUnderline"/>
          <w:highlight w:val="green"/>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xml:space="preserve">, which states play </w:t>
      </w:r>
      <w:proofErr w:type="gramStart"/>
      <w:r w:rsidRPr="00EF6ED2">
        <w:rPr>
          <w:sz w:val="12"/>
        </w:rPr>
        <w:t>in order to</w:t>
      </w:r>
      <w:proofErr w:type="gramEnd"/>
      <w:r w:rsidRPr="00EF6ED2">
        <w:rPr>
          <w:sz w:val="12"/>
        </w:rPr>
        <w:t xml:space="preserve">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 xml:space="preserve">space </w:t>
      </w:r>
      <w:r w:rsidRPr="00EC2AE9">
        <w:rPr>
          <w:rStyle w:val="StyleUnderline"/>
          <w:highlight w:val="green"/>
        </w:rPr>
        <w:lastRenderedPageBreak/>
        <w:t>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C2AE9">
        <w:rPr>
          <w:rStyle w:val="StyleUnderline"/>
          <w:highlight w:val="green"/>
        </w:rPr>
        <w:t>efforts</w:t>
      </w:r>
      <w:r w:rsidRPr="0075160E">
        <w:rPr>
          <w:rStyle w:val="StyleUnderline"/>
        </w:rPr>
        <w:t xml:space="preserve"> to</w:t>
      </w:r>
      <w:r w:rsidRPr="002E020A">
        <w:rPr>
          <w:rStyle w:val="StyleUnderline"/>
        </w:rPr>
        <w:t xml:space="preserve"> find ways </w:t>
      </w:r>
      <w:r w:rsidRPr="00EC2AE9">
        <w:rPr>
          <w:rStyle w:val="StyleUnderline"/>
          <w:highlight w:val="green"/>
        </w:rPr>
        <w:t>to mitigate space debris as well as</w:t>
      </w:r>
      <w:r w:rsidRPr="002E020A">
        <w:rPr>
          <w:rStyle w:val="StyleUnderline"/>
        </w:rPr>
        <w:t xml:space="preserve"> to </w:t>
      </w:r>
      <w:r w:rsidRPr="00EC2AE9">
        <w:rPr>
          <w:rStyle w:val="StyleUnderline"/>
          <w:highlight w:val="green"/>
        </w:rPr>
        <w:t>create a normative framework</w:t>
      </w:r>
      <w:r w:rsidRPr="002E020A">
        <w:rPr>
          <w:rStyle w:val="StyleUnderline"/>
        </w:rPr>
        <w:t xml:space="preserve"> for the sustainability of space </w:t>
      </w:r>
      <w:r w:rsidRPr="00EC2AE9">
        <w:rPr>
          <w:rStyle w:val="StyleUnderline"/>
          <w:highlight w:val="green"/>
        </w:rPr>
        <w:t>are illustrative of how</w:t>
      </w:r>
      <w:r w:rsidRPr="002E020A">
        <w:rPr>
          <w:rStyle w:val="StyleUnderline"/>
        </w:rPr>
        <w:t xml:space="preserve"> environmental </w:t>
      </w:r>
      <w:r w:rsidRPr="00EC2AE9">
        <w:rPr>
          <w:rStyle w:val="StyleUnderline"/>
          <w:highlight w:val="green"/>
        </w:rPr>
        <w:t>stewardship is</w:t>
      </w:r>
      <w:r w:rsidRPr="002E020A">
        <w:rPr>
          <w:rStyle w:val="StyleUnderline"/>
        </w:rPr>
        <w:t xml:space="preserve"> gradually </w:t>
      </w:r>
      <w:r w:rsidRPr="00EC2AE9">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6DEC204C" w14:textId="77777777" w:rsidR="007369B9" w:rsidRPr="005200E3" w:rsidRDefault="007369B9" w:rsidP="007369B9"/>
    <w:p w14:paraId="74013FAC" w14:textId="77777777" w:rsidR="007369B9" w:rsidRDefault="007369B9" w:rsidP="007369B9">
      <w:pPr>
        <w:pStyle w:val="Heading4"/>
      </w:pPr>
      <w:r>
        <w:t xml:space="preserve">Framing China as an irresponsible power in space is tied to fear of </w:t>
      </w:r>
      <w:r w:rsidRPr="00056218">
        <w:rPr>
          <w:u w:val="single"/>
        </w:rPr>
        <w:t>loss of control</w:t>
      </w:r>
      <w:r>
        <w:t xml:space="preserve"> over the “new American way of war” and the frontier of outer space – that creates </w:t>
      </w:r>
      <w:r w:rsidRPr="00056218">
        <w:rPr>
          <w:u w:val="single"/>
        </w:rPr>
        <w:t>new instantiations</w:t>
      </w:r>
      <w:r>
        <w:t xml:space="preserve"> that force conflict.</w:t>
      </w:r>
    </w:p>
    <w:p w14:paraId="6EF4A796" w14:textId="77777777" w:rsidR="007369B9" w:rsidRDefault="007369B9" w:rsidP="007369B9">
      <w:pPr>
        <w:rPr>
          <w:rStyle w:val="Style13ptBold"/>
        </w:rPr>
      </w:pPr>
      <w:r>
        <w:rPr>
          <w:rStyle w:val="Style13ptBold"/>
        </w:rPr>
        <w:t xml:space="preserve">Hunter ‘18 </w:t>
      </w:r>
    </w:p>
    <w:p w14:paraId="3ACE1A4E" w14:textId="77777777" w:rsidR="007369B9" w:rsidRPr="000A130A" w:rsidRDefault="007369B9" w:rsidP="007369B9">
      <w:pPr>
        <w:rPr>
          <w:sz w:val="16"/>
          <w:szCs w:val="16"/>
        </w:rPr>
      </w:pPr>
      <w:r w:rsidRPr="000A130A">
        <w:rPr>
          <w:sz w:val="16"/>
          <w:szCs w:val="16"/>
        </w:rPr>
        <w:t xml:space="preserve">(Cameron Hunter, PhD from the University of Bristol, MA in International Security and Terrorism Studies from University of Nottingham, and MA in Research Methods from the University of Bristol. “The Rise of China in Space: Technopolitical Threat Construction in American Public Policy Discourse” PHD Dissertation. </w:t>
      </w:r>
      <w:hyperlink r:id="rId9" w:history="1">
        <w:r w:rsidRPr="000A130A">
          <w:rPr>
            <w:rStyle w:val="Hyperlink"/>
            <w:sz w:val="16"/>
            <w:szCs w:val="16"/>
          </w:rPr>
          <w:t>https://research-information.bris.ac.uk/files/183271194/Final_Copy_2018_09_25_Hunter_C_PhD.pdf</w:t>
        </w:r>
      </w:hyperlink>
      <w:r w:rsidRPr="000A130A">
        <w:rPr>
          <w:sz w:val="16"/>
          <w:szCs w:val="16"/>
        </w:rPr>
        <w:t xml:space="preserve"> )//RJG</w:t>
      </w:r>
    </w:p>
    <w:p w14:paraId="0FD40312" w14:textId="77777777" w:rsidR="007369B9" w:rsidRPr="00696096" w:rsidRDefault="007369B9" w:rsidP="007369B9">
      <w:pPr>
        <w:rPr>
          <w:sz w:val="12"/>
        </w:rPr>
      </w:pPr>
      <w:r w:rsidRPr="00696096">
        <w:rPr>
          <w:sz w:val="12"/>
        </w:rPr>
        <w:t xml:space="preserve">As we have seen in this chapter, proponents of the “Chinese space threat” have attempted to overturn what they see as a dangerous lack of attention for space matters relating to military and economic issues. To do this, </w:t>
      </w:r>
      <w:r w:rsidRPr="00056218">
        <w:rPr>
          <w:rStyle w:val="StyleUnderline"/>
        </w:rPr>
        <w:t xml:space="preserve">American </w:t>
      </w:r>
      <w:r w:rsidRPr="00EC2AE9">
        <w:rPr>
          <w:rStyle w:val="StyleUnderline"/>
          <w:highlight w:val="green"/>
        </w:rPr>
        <w:t>policy elites</w:t>
      </w:r>
      <w:r w:rsidRPr="00056218">
        <w:rPr>
          <w:rStyle w:val="StyleUnderline"/>
        </w:rPr>
        <w:t xml:space="preserve"> have </w:t>
      </w:r>
      <w:r w:rsidRPr="00EC2AE9">
        <w:rPr>
          <w:rStyle w:val="StyleUnderline"/>
          <w:highlight w:val="green"/>
        </w:rPr>
        <w:t>built up</w:t>
      </w:r>
      <w:r w:rsidRPr="00056218">
        <w:rPr>
          <w:rStyle w:val="StyleUnderline"/>
        </w:rPr>
        <w:t xml:space="preserve"> two </w:t>
      </w:r>
      <w:proofErr w:type="gramStart"/>
      <w:r w:rsidRPr="00056218">
        <w:rPr>
          <w:rStyle w:val="StyleUnderline"/>
        </w:rPr>
        <w:t>fairly distinct</w:t>
      </w:r>
      <w:proofErr w:type="gramEnd"/>
      <w:r w:rsidRPr="00056218">
        <w:rPr>
          <w:rStyle w:val="StyleUnderline"/>
        </w:rPr>
        <w:t xml:space="preserve">, yet mutually supporting narratives of specific </w:t>
      </w:r>
      <w:r w:rsidRPr="00EC2AE9">
        <w:rPr>
          <w:rStyle w:val="StyleUnderline"/>
          <w:highlight w:val="green"/>
        </w:rPr>
        <w:t>Chinese “threats” to</w:t>
      </w:r>
      <w:r w:rsidRPr="00056218">
        <w:rPr>
          <w:rStyle w:val="StyleUnderline"/>
        </w:rPr>
        <w:t xml:space="preserve"> specific aspects of </w:t>
      </w:r>
      <w:r w:rsidRPr="00EC2AE9">
        <w:rPr>
          <w:rStyle w:val="StyleUnderline"/>
          <w:highlight w:val="green"/>
        </w:rPr>
        <w:t>the American</w:t>
      </w:r>
      <w:r w:rsidRPr="00056218">
        <w:rPr>
          <w:rStyle w:val="StyleUnderline"/>
        </w:rPr>
        <w:t xml:space="preserve"> national </w:t>
      </w:r>
      <w:r w:rsidRPr="00EC2AE9">
        <w:rPr>
          <w:rStyle w:val="StyleUnderline"/>
          <w:highlight w:val="green"/>
        </w:rPr>
        <w:t>Self</w:t>
      </w:r>
      <w:r w:rsidRPr="00696096">
        <w:rPr>
          <w:sz w:val="12"/>
        </w:rPr>
        <w:t xml:space="preserve">. Together these narratives provide the linguistic elements that could be deployed in debates on the technological decisions the US faced in response to China’s “rise” in </w:t>
      </w:r>
      <w:r w:rsidRPr="00696096">
        <w:rPr>
          <w:sz w:val="12"/>
        </w:rPr>
        <w:lastRenderedPageBreak/>
        <w:t xml:space="preserve">space. The most important aspect of the national Self which the “Chinese space threat” is positioned as </w:t>
      </w:r>
      <w:proofErr w:type="spellStart"/>
      <w:r w:rsidRPr="00696096">
        <w:rPr>
          <w:sz w:val="12"/>
        </w:rPr>
        <w:t>jeopardising</w:t>
      </w:r>
      <w:proofErr w:type="spellEnd"/>
      <w:r w:rsidRPr="00696096">
        <w:rPr>
          <w:sz w:val="12"/>
        </w:rPr>
        <w:t xml:space="preserve"> was the new, clean and ‘virtuous’ (Der </w:t>
      </w:r>
      <w:proofErr w:type="spellStart"/>
      <w:r w:rsidRPr="00696096">
        <w:rPr>
          <w:sz w:val="12"/>
        </w:rPr>
        <w:t>Derian</w:t>
      </w:r>
      <w:proofErr w:type="spellEnd"/>
      <w:r w:rsidRPr="00696096">
        <w:rPr>
          <w:sz w:val="12"/>
        </w:rPr>
        <w:t xml:space="preserve"> 2009) “American way of war.” </w:t>
      </w:r>
      <w:r w:rsidRPr="00056218">
        <w:rPr>
          <w:rStyle w:val="StyleUnderline"/>
        </w:rPr>
        <w:t xml:space="preserve">American policy elites have </w:t>
      </w:r>
      <w:r w:rsidRPr="00EC2AE9">
        <w:rPr>
          <w:rStyle w:val="StyleUnderline"/>
          <w:highlight w:val="green"/>
        </w:rPr>
        <w:t>built on</w:t>
      </w:r>
      <w:r w:rsidRPr="00056218">
        <w:rPr>
          <w:rStyle w:val="StyleUnderline"/>
        </w:rPr>
        <w:t xml:space="preserve"> existing, prevailing </w:t>
      </w:r>
      <w:r w:rsidRPr="00EC2AE9">
        <w:rPr>
          <w:rStyle w:val="StyleUnderline"/>
          <w:highlight w:val="green"/>
        </w:rPr>
        <w:t>formulations of “the new American way of war”</w:t>
      </w:r>
      <w:r w:rsidRPr="00056218">
        <w:rPr>
          <w:rStyle w:val="StyleUnderline"/>
        </w:rPr>
        <w:t xml:space="preserve"> </w:t>
      </w:r>
      <w:proofErr w:type="gramStart"/>
      <w:r w:rsidRPr="00056218">
        <w:rPr>
          <w:rStyle w:val="StyleUnderline"/>
        </w:rPr>
        <w:t xml:space="preserve">in order </w:t>
      </w:r>
      <w:r w:rsidRPr="00EC2AE9">
        <w:rPr>
          <w:rStyle w:val="StyleUnderline"/>
          <w:highlight w:val="green"/>
        </w:rPr>
        <w:t>to</w:t>
      </w:r>
      <w:proofErr w:type="gramEnd"/>
      <w:r w:rsidRPr="00EC2AE9">
        <w:rPr>
          <w:rStyle w:val="StyleUnderline"/>
          <w:highlight w:val="green"/>
        </w:rPr>
        <w:t xml:space="preserve"> highlight</w:t>
      </w:r>
      <w:r w:rsidRPr="00056218">
        <w:rPr>
          <w:rStyle w:val="StyleUnderline"/>
        </w:rPr>
        <w:t xml:space="preserve"> the crucial roles of </w:t>
      </w:r>
      <w:r w:rsidRPr="00EC2AE9">
        <w:rPr>
          <w:rStyle w:val="StyleUnderline"/>
          <w:highlight w:val="green"/>
        </w:rPr>
        <w:t>space technology in enabling</w:t>
      </w:r>
      <w:r w:rsidRPr="00056218">
        <w:rPr>
          <w:rStyle w:val="StyleUnderline"/>
        </w:rPr>
        <w:t xml:space="preserve"> the desirable practices of American </w:t>
      </w:r>
      <w:r w:rsidRPr="00EC2AE9">
        <w:rPr>
          <w:rStyle w:val="StyleUnderline"/>
          <w:highlight w:val="green"/>
        </w:rPr>
        <w:t>warfighting</w:t>
      </w:r>
      <w:r w:rsidRPr="00B878F1">
        <w:t xml:space="preserve">. </w:t>
      </w:r>
      <w:r w:rsidRPr="00696096">
        <w:rPr>
          <w:sz w:val="12"/>
        </w:rPr>
        <w:t xml:space="preserve">At times, this is done in a way which explicitly compared the ‘virtuous’ “new American way of war” with the old, undesirable practices of warfare during World War II (Der </w:t>
      </w:r>
      <w:proofErr w:type="spellStart"/>
      <w:r w:rsidRPr="00696096">
        <w:rPr>
          <w:sz w:val="12"/>
        </w:rPr>
        <w:t>Derian</w:t>
      </w:r>
      <w:proofErr w:type="spellEnd"/>
      <w:r w:rsidRPr="00696096">
        <w:rPr>
          <w:sz w:val="12"/>
        </w:rPr>
        <w:t xml:space="preserve"> 2009: 136). </w:t>
      </w:r>
      <w:r w:rsidRPr="00042630">
        <w:rPr>
          <w:rStyle w:val="Emphasis"/>
        </w:rPr>
        <w:t xml:space="preserve">In matters of conventional war, </w:t>
      </w:r>
      <w:r w:rsidRPr="00EC2AE9">
        <w:rPr>
          <w:rStyle w:val="Emphasis"/>
          <w:highlight w:val="green"/>
        </w:rPr>
        <w:t>they warn</w:t>
      </w:r>
      <w:r w:rsidRPr="00042630">
        <w:rPr>
          <w:rStyle w:val="Emphasis"/>
        </w:rPr>
        <w:t xml:space="preserve"> that </w:t>
      </w:r>
      <w:r w:rsidRPr="00EC2AE9">
        <w:rPr>
          <w:rStyle w:val="Emphasis"/>
          <w:highlight w:val="green"/>
        </w:rPr>
        <w:t>China could destroy satellites</w:t>
      </w:r>
      <w:r w:rsidRPr="00042630">
        <w:rPr>
          <w:rStyle w:val="Emphasis"/>
        </w:rPr>
        <w:t xml:space="preserve"> and transport American back to a time when casualties were unavoidably high</w:t>
      </w:r>
      <w:r w:rsidRPr="00696096">
        <w:rPr>
          <w:sz w:val="12"/>
        </w:rPr>
        <w:t xml:space="preserve">. Advancing a specific vision of how America should fight its wars did not always require direct comparison, however. </w:t>
      </w:r>
      <w:r w:rsidRPr="00042630">
        <w:rPr>
          <w:rStyle w:val="Emphasis"/>
        </w:rPr>
        <w:t xml:space="preserve">Military and political elites also warned </w:t>
      </w:r>
      <w:r w:rsidRPr="00EC2AE9">
        <w:rPr>
          <w:rStyle w:val="Emphasis"/>
          <w:highlight w:val="green"/>
        </w:rPr>
        <w:t>that the US would not be able to project power wherever it</w:t>
      </w:r>
      <w:r w:rsidRPr="00042630">
        <w:rPr>
          <w:rStyle w:val="Emphasis"/>
        </w:rPr>
        <w:t xml:space="preserve"> wanted and </w:t>
      </w:r>
      <w:r w:rsidRPr="00EC2AE9">
        <w:rPr>
          <w:rStyle w:val="Emphasis"/>
          <w:highlight w:val="green"/>
        </w:rPr>
        <w:t>needed</w:t>
      </w:r>
      <w:r w:rsidRPr="00696096">
        <w:rPr>
          <w:sz w:val="12"/>
        </w:rPr>
        <w:t xml:space="preserve">. </w:t>
      </w:r>
      <w:r w:rsidRPr="00056218">
        <w:rPr>
          <w:rStyle w:val="StyleUnderline"/>
        </w:rPr>
        <w:t xml:space="preserve">Their most </w:t>
      </w:r>
      <w:r w:rsidRPr="00EC2AE9">
        <w:rPr>
          <w:rStyle w:val="StyleUnderline"/>
          <w:highlight w:val="green"/>
        </w:rPr>
        <w:t>catastrophic visions</w:t>
      </w:r>
      <w:r w:rsidRPr="00056218">
        <w:rPr>
          <w:rStyle w:val="StyleUnderline"/>
        </w:rPr>
        <w:t xml:space="preserve"> of all </w:t>
      </w:r>
      <w:r w:rsidRPr="00EC2AE9">
        <w:rPr>
          <w:rStyle w:val="StyleUnderline"/>
          <w:highlight w:val="green"/>
        </w:rPr>
        <w:t>warned</w:t>
      </w:r>
      <w:r w:rsidRPr="00056218">
        <w:rPr>
          <w:rStyle w:val="StyleUnderline"/>
        </w:rPr>
        <w:t xml:space="preserve"> that Chinese space </w:t>
      </w:r>
      <w:r w:rsidRPr="00EC2AE9">
        <w:rPr>
          <w:rStyle w:val="StyleUnderline"/>
          <w:highlight w:val="green"/>
        </w:rPr>
        <w:t xml:space="preserve">technology </w:t>
      </w:r>
      <w:proofErr w:type="spellStart"/>
      <w:r w:rsidRPr="00EC2AE9">
        <w:rPr>
          <w:rStyle w:val="StyleUnderline"/>
          <w:highlight w:val="green"/>
        </w:rPr>
        <w:t>jeopardised</w:t>
      </w:r>
      <w:proofErr w:type="spellEnd"/>
      <w:r w:rsidRPr="00056218">
        <w:rPr>
          <w:rStyle w:val="StyleUnderline"/>
        </w:rPr>
        <w:t xml:space="preserve"> the President’s </w:t>
      </w:r>
      <w:r w:rsidRPr="00EC2AE9">
        <w:rPr>
          <w:rStyle w:val="StyleUnderline"/>
          <w:highlight w:val="green"/>
        </w:rPr>
        <w:t>ability to control the nuclear stockpile</w:t>
      </w:r>
      <w:r w:rsidRPr="00696096">
        <w:rPr>
          <w:sz w:val="12"/>
        </w:rPr>
        <w:t xml:space="preserve">, and therefore by extension the stability of American nuclear deterrence and the existence of the American homeland. </w:t>
      </w:r>
      <w:proofErr w:type="gramStart"/>
      <w:r w:rsidRPr="00EC2AE9">
        <w:rPr>
          <w:rStyle w:val="Emphasis"/>
          <w:highlight w:val="green"/>
        </w:rPr>
        <w:t>All</w:t>
      </w:r>
      <w:r w:rsidRPr="00042630">
        <w:rPr>
          <w:rStyle w:val="Emphasis"/>
        </w:rPr>
        <w:t xml:space="preserve"> of</w:t>
      </w:r>
      <w:proofErr w:type="gramEnd"/>
      <w:r w:rsidRPr="00042630">
        <w:rPr>
          <w:rStyle w:val="Emphasis"/>
        </w:rPr>
        <w:t xml:space="preserve"> these claims </w:t>
      </w:r>
      <w:r w:rsidRPr="00EC2AE9">
        <w:rPr>
          <w:rStyle w:val="Emphasis"/>
          <w:highlight w:val="green"/>
        </w:rPr>
        <w:t>involved</w:t>
      </w:r>
      <w:r w:rsidRPr="00042630">
        <w:rPr>
          <w:rStyle w:val="Emphasis"/>
        </w:rPr>
        <w:t xml:space="preserve"> complex, mutual </w:t>
      </w:r>
      <w:r w:rsidRPr="00EC2AE9">
        <w:rPr>
          <w:rStyle w:val="Emphasis"/>
          <w:highlight w:val="green"/>
        </w:rPr>
        <w:t>relationships between identity and technical artefacts</w:t>
      </w:r>
      <w:r w:rsidRPr="00696096">
        <w:rPr>
          <w:sz w:val="12"/>
        </w:rPr>
        <w:t xml:space="preserve">. </w:t>
      </w:r>
      <w:r w:rsidRPr="00EC2AE9">
        <w:rPr>
          <w:rStyle w:val="Emphasis"/>
          <w:highlight w:val="green"/>
        </w:rPr>
        <w:t>The</w:t>
      </w:r>
      <w:r w:rsidRPr="00042630">
        <w:rPr>
          <w:rStyle w:val="Emphasis"/>
        </w:rPr>
        <w:t xml:space="preserve"> overall </w:t>
      </w:r>
      <w:r w:rsidRPr="00EC2AE9">
        <w:rPr>
          <w:rStyle w:val="Emphasis"/>
          <w:highlight w:val="green"/>
        </w:rPr>
        <w:t>effect was</w:t>
      </w:r>
      <w:r w:rsidRPr="00042630">
        <w:rPr>
          <w:rStyle w:val="Emphasis"/>
        </w:rPr>
        <w:t xml:space="preserve"> the successful </w:t>
      </w:r>
      <w:r w:rsidRPr="00EC2AE9">
        <w:rPr>
          <w:rStyle w:val="Emphasis"/>
          <w:highlight w:val="green"/>
        </w:rPr>
        <w:t>supplanting</w:t>
      </w:r>
      <w:r w:rsidRPr="00042630">
        <w:rPr>
          <w:rStyle w:val="Emphasis"/>
        </w:rPr>
        <w:t xml:space="preserve"> of the prior discursive representation of </w:t>
      </w:r>
      <w:r w:rsidRPr="00EC2AE9">
        <w:rPr>
          <w:rStyle w:val="Emphasis"/>
          <w:highlight w:val="green"/>
        </w:rPr>
        <w:t>unchallenged American</w:t>
      </w:r>
      <w:r w:rsidRPr="00042630">
        <w:rPr>
          <w:rStyle w:val="Emphasis"/>
        </w:rPr>
        <w:t xml:space="preserve"> military </w:t>
      </w:r>
      <w:r w:rsidRPr="00EC2AE9">
        <w:rPr>
          <w:rStyle w:val="Emphasis"/>
          <w:highlight w:val="green"/>
        </w:rPr>
        <w:t>space power, with</w:t>
      </w:r>
      <w:r w:rsidRPr="00042630">
        <w:rPr>
          <w:rStyle w:val="Emphasis"/>
        </w:rPr>
        <w:t xml:space="preserve"> constructions of </w:t>
      </w:r>
      <w:r w:rsidRPr="00EC2AE9">
        <w:rPr>
          <w:rStyle w:val="Emphasis"/>
          <w:highlight w:val="green"/>
        </w:rPr>
        <w:t>an America</w:t>
      </w:r>
      <w:r w:rsidRPr="00042630">
        <w:rPr>
          <w:rStyle w:val="Emphasis"/>
        </w:rPr>
        <w:t xml:space="preserve"> reliant on space but </w:t>
      </w:r>
      <w:r w:rsidRPr="00EC2AE9">
        <w:rPr>
          <w:rStyle w:val="Emphasis"/>
          <w:highlight w:val="green"/>
        </w:rPr>
        <w:t>with no defense against the</w:t>
      </w:r>
      <w:r w:rsidRPr="00042630">
        <w:rPr>
          <w:rStyle w:val="Emphasis"/>
        </w:rPr>
        <w:t xml:space="preserve"> new </w:t>
      </w:r>
      <w:r w:rsidRPr="00EC2AE9">
        <w:rPr>
          <w:rStyle w:val="Emphasis"/>
          <w:highlight w:val="green"/>
        </w:rPr>
        <w:t>“Chinese space threat</w:t>
      </w:r>
      <w:r w:rsidRPr="00696096">
        <w:rPr>
          <w:sz w:val="12"/>
        </w:rPr>
        <w:t xml:space="preserve">.” These struggles over the meaning of space technologies and national identities also played into debates on military technology procurement, explored in the next chapter. The second major component of the technopolitical identity politics of the “Chinese space threat” related to notions of American “exceptionalism.” This manifested under two main themes: national prestige, particularly around the legacy of the Moon landings, and utopian economic visions under the rubric of the American “frontier.” Although less dominant than the discourse positioning China as a “threat” to the “new American way of war,” the “Chinese space threat” to American “exceptionalism” was an important supporting component of narrative of a threatening “rise” of China in space. In matters of economics and prestige, the “threat” advocates had some moderate success. The conventional, prevailing understandings of Apollo as an unassailable national achievement was a powerful opponent for the “Chinese space threat” advocates to overturn with their countervailing visions of Chinese flags on the Moon. </w:t>
      </w:r>
      <w:r w:rsidRPr="00E82298">
        <w:rPr>
          <w:rStyle w:val="StyleUnderline"/>
        </w:rPr>
        <w:t xml:space="preserve">The greatest success, </w:t>
      </w:r>
      <w:r w:rsidRPr="00EC2AE9">
        <w:rPr>
          <w:rStyle w:val="StyleUnderline"/>
          <w:highlight w:val="green"/>
        </w:rPr>
        <w:t>built</w:t>
      </w:r>
      <w:r w:rsidRPr="00E82298">
        <w:rPr>
          <w:rStyle w:val="StyleUnderline"/>
        </w:rPr>
        <w:t xml:space="preserve"> not only </w:t>
      </w:r>
      <w:r w:rsidRPr="00EC2AE9">
        <w:rPr>
          <w:rStyle w:val="StyleUnderline"/>
          <w:highlight w:val="green"/>
        </w:rPr>
        <w:t>on</w:t>
      </w:r>
      <w:r w:rsidRPr="00E82298">
        <w:rPr>
          <w:rStyle w:val="StyleUnderline"/>
        </w:rPr>
        <w:t xml:space="preserve"> the discourse of the utopian vision of </w:t>
      </w:r>
      <w:r w:rsidRPr="00EC2AE9">
        <w:rPr>
          <w:rStyle w:val="StyleUnderline"/>
          <w:highlight w:val="green"/>
        </w:rPr>
        <w:t>an endless American “frontier,”</w:t>
      </w:r>
      <w:r w:rsidRPr="00E82298">
        <w:rPr>
          <w:rStyle w:val="StyleUnderline"/>
        </w:rPr>
        <w:t xml:space="preserve"> but also </w:t>
      </w:r>
      <w:proofErr w:type="spellStart"/>
      <w:r w:rsidRPr="00E82298">
        <w:rPr>
          <w:rStyle w:val="StyleUnderline"/>
        </w:rPr>
        <w:t>favourably</w:t>
      </w:r>
      <w:proofErr w:type="spellEnd"/>
      <w:r w:rsidRPr="00E82298">
        <w:rPr>
          <w:rStyle w:val="StyleUnderline"/>
        </w:rPr>
        <w:t xml:space="preserve"> positioned to draw on the strength of the military and prestige components of the wider “Chinese space threat</w:t>
      </w:r>
      <w:r w:rsidRPr="00696096">
        <w:rPr>
          <w:sz w:val="12"/>
        </w:rPr>
        <w:t xml:space="preserve">,” was in the implementation of specific anti-Chinese trade regulations for space technology. Much as in the case of the military threat, </w:t>
      </w:r>
      <w:r w:rsidRPr="00EC2AE9">
        <w:rPr>
          <w:rStyle w:val="StyleUnderline"/>
          <w:highlight w:val="green"/>
        </w:rPr>
        <w:t>the threat to “exceptionalism”</w:t>
      </w:r>
      <w:r w:rsidRPr="00E82298">
        <w:rPr>
          <w:rStyle w:val="StyleUnderline"/>
        </w:rPr>
        <w:t xml:space="preserve"> was also significant because it </w:t>
      </w:r>
      <w:r w:rsidRPr="00EC2AE9">
        <w:rPr>
          <w:rStyle w:val="StyleUnderline"/>
          <w:highlight w:val="green"/>
        </w:rPr>
        <w:t>played directly into</w:t>
      </w:r>
      <w:r w:rsidRPr="00E82298">
        <w:rPr>
          <w:rStyle w:val="StyleUnderline"/>
        </w:rPr>
        <w:t xml:space="preserve"> debates about grand </w:t>
      </w:r>
      <w:r w:rsidRPr="00EC2AE9">
        <w:rPr>
          <w:rStyle w:val="StyleUnderline"/>
          <w:highlight w:val="green"/>
        </w:rPr>
        <w:t>national technological programs</w:t>
      </w:r>
      <w:r w:rsidRPr="00E82298">
        <w:rPr>
          <w:rStyle w:val="StyleUnderline"/>
        </w:rPr>
        <w:t xml:space="preserve"> such as the Space Shuttle</w:t>
      </w:r>
      <w:r w:rsidRPr="00696096">
        <w:rPr>
          <w:sz w:val="12"/>
        </w:rPr>
        <w:t xml:space="preserve">, Constellation, and Orion. By simultaneously </w:t>
      </w:r>
      <w:proofErr w:type="spellStart"/>
      <w:r w:rsidRPr="00696096">
        <w:rPr>
          <w:sz w:val="12"/>
        </w:rPr>
        <w:t>problematising</w:t>
      </w:r>
      <w:proofErr w:type="spellEnd"/>
      <w:r w:rsidRPr="00696096">
        <w:rPr>
          <w:sz w:val="12"/>
        </w:rPr>
        <w:t xml:space="preserve"> the concepts of technology and culture, it is possible to </w:t>
      </w:r>
      <w:proofErr w:type="spellStart"/>
      <w:r w:rsidRPr="00696096">
        <w:rPr>
          <w:sz w:val="12"/>
        </w:rPr>
        <w:t>recognise</w:t>
      </w:r>
      <w:proofErr w:type="spellEnd"/>
      <w:r w:rsidRPr="00696096">
        <w:rPr>
          <w:sz w:val="12"/>
        </w:rPr>
        <w:t xml:space="preserve"> in these debates over identity that, at least on one level, those sounding the alarm on China are “correct.” The “new American way of war” does indeed require certain technical affordances </w:t>
      </w:r>
      <w:proofErr w:type="gramStart"/>
      <w:r w:rsidRPr="00696096">
        <w:rPr>
          <w:sz w:val="12"/>
        </w:rPr>
        <w:t>in order to</w:t>
      </w:r>
      <w:proofErr w:type="gramEnd"/>
      <w:r w:rsidRPr="00696096">
        <w:rPr>
          <w:sz w:val="12"/>
        </w:rPr>
        <w:t xml:space="preserve"> be </w:t>
      </w:r>
      <w:proofErr w:type="spellStart"/>
      <w:r w:rsidRPr="00696096">
        <w:rPr>
          <w:sz w:val="12"/>
        </w:rPr>
        <w:t>realised</w:t>
      </w:r>
      <w:proofErr w:type="spellEnd"/>
      <w:r w:rsidRPr="00696096">
        <w:rPr>
          <w:sz w:val="12"/>
        </w:rPr>
        <w:t xml:space="preserve">, and China possesses the capability to destroy or disable those artefacts. </w:t>
      </w:r>
      <w:r w:rsidRPr="00E82298">
        <w:rPr>
          <w:rStyle w:val="StyleUnderline"/>
        </w:rPr>
        <w:t xml:space="preserve">What is missing from this argument is the recognition that </w:t>
      </w:r>
      <w:r w:rsidRPr="00EC2AE9">
        <w:rPr>
          <w:rStyle w:val="StyleUnderline"/>
          <w:highlight w:val="green"/>
        </w:rPr>
        <w:t>this position</w:t>
      </w:r>
      <w:r w:rsidRPr="00E82298">
        <w:rPr>
          <w:rStyle w:val="StyleUnderline"/>
        </w:rPr>
        <w:t xml:space="preserve"> also </w:t>
      </w:r>
      <w:r w:rsidRPr="00EC2AE9">
        <w:rPr>
          <w:rStyle w:val="StyleUnderline"/>
          <w:highlight w:val="green"/>
        </w:rPr>
        <w:t>relies on</w:t>
      </w:r>
      <w:r w:rsidRPr="00E82298">
        <w:rPr>
          <w:rStyle w:val="StyleUnderline"/>
        </w:rPr>
        <w:t xml:space="preserve"> technopolitical </w:t>
      </w:r>
      <w:r w:rsidRPr="00EC2AE9">
        <w:rPr>
          <w:rStyle w:val="StyleUnderline"/>
          <w:highlight w:val="green"/>
        </w:rPr>
        <w:t>constructions of</w:t>
      </w:r>
      <w:r w:rsidRPr="00E82298">
        <w:rPr>
          <w:rStyle w:val="StyleUnderline"/>
        </w:rPr>
        <w:t xml:space="preserve"> both </w:t>
      </w:r>
      <w:r w:rsidRPr="00EC2AE9">
        <w:rPr>
          <w:rStyle w:val="StyleUnderline"/>
          <w:highlight w:val="green"/>
        </w:rPr>
        <w:t>China</w:t>
      </w:r>
      <w:r w:rsidRPr="00E82298">
        <w:rPr>
          <w:rStyle w:val="StyleUnderline"/>
        </w:rPr>
        <w:t xml:space="preserve"> and America, </w:t>
      </w:r>
      <w:r w:rsidRPr="00696096">
        <w:rPr>
          <w:rStyle w:val="Emphasis"/>
        </w:rPr>
        <w:t xml:space="preserve">and crucially that these constructions are </w:t>
      </w:r>
      <w:r w:rsidRPr="00EC2AE9">
        <w:rPr>
          <w:rStyle w:val="Emphasis"/>
          <w:highlight w:val="green"/>
        </w:rPr>
        <w:t>socially contingent</w:t>
      </w:r>
      <w:r w:rsidRPr="00E82298">
        <w:rPr>
          <w:rStyle w:val="StyleUnderline"/>
        </w:rPr>
        <w:t xml:space="preserve">. </w:t>
      </w:r>
      <w:r w:rsidRPr="00696096">
        <w:rPr>
          <w:sz w:val="12"/>
        </w:rPr>
        <w:t xml:space="preserve">Whether it was the military, prestige, or economic components of the American national </w:t>
      </w:r>
      <w:proofErr w:type="gramStart"/>
      <w:r w:rsidRPr="00696096">
        <w:rPr>
          <w:sz w:val="12"/>
        </w:rPr>
        <w:t>Self</w:t>
      </w:r>
      <w:proofErr w:type="gramEnd"/>
      <w:r w:rsidRPr="00696096">
        <w:rPr>
          <w:sz w:val="12"/>
        </w:rPr>
        <w:t xml:space="preserve"> which was supposedly threatened by China’s space program, </w:t>
      </w:r>
      <w:r w:rsidRPr="00696096">
        <w:rPr>
          <w:rStyle w:val="StyleUnderline"/>
        </w:rPr>
        <w:t>a</w:t>
      </w:r>
      <w:r w:rsidRPr="00E82298">
        <w:rPr>
          <w:rStyle w:val="StyleUnderline"/>
        </w:rPr>
        <w:t xml:space="preserve">nalysis of the discourse reveals that these </w:t>
      </w:r>
      <w:r w:rsidRPr="00EC2AE9">
        <w:rPr>
          <w:rStyle w:val="StyleUnderline"/>
          <w:highlight w:val="green"/>
        </w:rPr>
        <w:t>linguistic moves were</w:t>
      </w:r>
      <w:r w:rsidRPr="00E82298">
        <w:rPr>
          <w:rStyle w:val="StyleUnderline"/>
        </w:rPr>
        <w:t xml:space="preserve"> attempts </w:t>
      </w:r>
      <w:r w:rsidRPr="00EC2AE9">
        <w:rPr>
          <w:rStyle w:val="StyleUnderline"/>
          <w:highlight w:val="green"/>
        </w:rPr>
        <w:t>to</w:t>
      </w:r>
      <w:r w:rsidRPr="00E82298">
        <w:rPr>
          <w:rStyle w:val="StyleUnderline"/>
        </w:rPr>
        <w:t xml:space="preserve"> contest or </w:t>
      </w:r>
      <w:r w:rsidRPr="00EC2AE9">
        <w:rPr>
          <w:rStyle w:val="StyleUnderline"/>
          <w:highlight w:val="green"/>
        </w:rPr>
        <w:t>reproduce</w:t>
      </w:r>
      <w:r w:rsidRPr="00E82298">
        <w:rPr>
          <w:rStyle w:val="StyleUnderline"/>
        </w:rPr>
        <w:t xml:space="preserve"> wider, powerful </w:t>
      </w:r>
      <w:r w:rsidRPr="00EC2AE9">
        <w:rPr>
          <w:rStyle w:val="StyleUnderline"/>
          <w:highlight w:val="green"/>
        </w:rPr>
        <w:t>discourses constituting national identity</w:t>
      </w:r>
      <w:r w:rsidRPr="00E82298">
        <w:rPr>
          <w:rStyle w:val="StyleUnderline"/>
        </w:rPr>
        <w:t xml:space="preserve">. Collectively </w:t>
      </w:r>
      <w:r w:rsidRPr="00EC2AE9">
        <w:rPr>
          <w:rStyle w:val="StyleUnderline"/>
          <w:highlight w:val="green"/>
        </w:rPr>
        <w:t>they portray a nation</w:t>
      </w:r>
      <w:r w:rsidRPr="00E82298">
        <w:rPr>
          <w:rStyle w:val="StyleUnderline"/>
        </w:rPr>
        <w:t xml:space="preserve"> that is much </w:t>
      </w:r>
      <w:r w:rsidRPr="00EC2AE9">
        <w:rPr>
          <w:rStyle w:val="StyleUnderline"/>
          <w:highlight w:val="green"/>
        </w:rPr>
        <w:t>more fragile than</w:t>
      </w:r>
      <w:r w:rsidRPr="00E82298">
        <w:rPr>
          <w:rStyle w:val="StyleUnderline"/>
        </w:rPr>
        <w:t xml:space="preserve"> their imagined audiences </w:t>
      </w:r>
      <w:proofErr w:type="spellStart"/>
      <w:r w:rsidRPr="00EC2AE9">
        <w:rPr>
          <w:rStyle w:val="StyleUnderline"/>
          <w:highlight w:val="green"/>
        </w:rPr>
        <w:t>realised</w:t>
      </w:r>
      <w:proofErr w:type="spellEnd"/>
      <w:r w:rsidRPr="00696096">
        <w:rPr>
          <w:sz w:val="12"/>
        </w:rPr>
        <w:t xml:space="preserve">. Proponents of the “Chinese space threat” are therefore involved in creating new technopolitical relationships between China, the US, and their space technologies. While we can see their attempts at supplanting older representations of the state and space technology as broadly successful, the question remains of how successful they are in translating this success in rhetoric into transformations of American technics themselves. It is this question of the power of the “Chinese space threat” discourse on the American ‘social battlefield of technology’ which must be addressed. </w:t>
      </w:r>
    </w:p>
    <w:p w14:paraId="5386901F" w14:textId="77777777" w:rsidR="007369B9" w:rsidRDefault="007369B9" w:rsidP="007369B9"/>
    <w:p w14:paraId="5C6C87AC" w14:textId="77777777" w:rsidR="00655C08" w:rsidRPr="00BB648F" w:rsidRDefault="00655C08" w:rsidP="00655C08">
      <w:pPr>
        <w:pStyle w:val="Heading4"/>
        <w:rPr>
          <w:rFonts w:eastAsia="SimSun"/>
        </w:rPr>
      </w:pPr>
      <w:r w:rsidRPr="00BB648F">
        <w:t>The construction of the asteroid threat promotes a culture of fear, making the idea of space militarization and war legitimate</w:t>
      </w:r>
    </w:p>
    <w:p w14:paraId="4A9DB942" w14:textId="77777777" w:rsidR="00655C08" w:rsidRPr="00BB648F" w:rsidRDefault="00655C08" w:rsidP="00655C08">
      <w:pPr>
        <w:rPr>
          <w:sz w:val="16"/>
        </w:rPr>
      </w:pPr>
      <w:r w:rsidRPr="00BB648F">
        <w:rPr>
          <w:rStyle w:val="Style13ptBold"/>
        </w:rPr>
        <w:t>Mellor ‘7</w:t>
      </w:r>
      <w:r w:rsidRPr="00BB648F">
        <w:rPr>
          <w:b/>
        </w:rPr>
        <w:t xml:space="preserve"> </w:t>
      </w:r>
      <w:r w:rsidRPr="00BB648F">
        <w:rPr>
          <w:sz w:val="16"/>
        </w:rPr>
        <w:t>(Dr Felicity, is a theoretical physicist and lecturer in Science in Context in the School of Interdisciplinary Sciences at the University of the West of England, Bristol “Colliding Worlds: Asteroid Research and the Legitimization of War in Space” JSTOR) BW</w:t>
      </w:r>
    </w:p>
    <w:p w14:paraId="1FD908C6" w14:textId="77777777" w:rsidR="00655C08" w:rsidRPr="00BB648F" w:rsidRDefault="00655C08" w:rsidP="00655C08">
      <w:pPr>
        <w:rPr>
          <w:sz w:val="20"/>
          <w:u w:val="single"/>
        </w:rPr>
      </w:pPr>
      <w:r w:rsidRPr="00BB648F">
        <w:rPr>
          <w:u w:val="single"/>
        </w:rPr>
        <w:t xml:space="preserve">Even as the </w:t>
      </w:r>
      <w:r w:rsidRPr="00BB648F">
        <w:rPr>
          <w:highlight w:val="green"/>
          <w:u w:val="single"/>
        </w:rPr>
        <w:t>scientist</w:t>
      </w:r>
      <w:r w:rsidRPr="00BB648F">
        <w:rPr>
          <w:u w:val="single"/>
        </w:rPr>
        <w:t>s</w:t>
      </w:r>
      <w:r w:rsidRPr="00BB648F">
        <w:rPr>
          <w:sz w:val="16"/>
        </w:rPr>
        <w:t xml:space="preserve"> themselves </w:t>
      </w:r>
      <w:r w:rsidRPr="00BB648F">
        <w:rPr>
          <w:u w:val="single"/>
        </w:rPr>
        <w:t>attempted to pull back from concrete proposals for weapons systems</w:t>
      </w:r>
      <w:r w:rsidRPr="00BB648F">
        <w:rPr>
          <w:sz w:val="16"/>
        </w:rPr>
        <w:t xml:space="preserve">, </w:t>
      </w:r>
      <w:r w:rsidRPr="00BB648F">
        <w:rPr>
          <w:u w:val="single"/>
        </w:rPr>
        <w:t>their</w:t>
      </w:r>
      <w:r w:rsidRPr="00BB648F">
        <w:rPr>
          <w:sz w:val="16"/>
        </w:rPr>
        <w:t xml:space="preserve"> own </w:t>
      </w:r>
      <w:r w:rsidRPr="00BB648F">
        <w:rPr>
          <w:highlight w:val="green"/>
          <w:u w:val="single"/>
        </w:rPr>
        <w:t>discourse</w:t>
      </w:r>
      <w:r w:rsidRPr="00BB648F">
        <w:rPr>
          <w:sz w:val="16"/>
        </w:rPr>
        <w:t xml:space="preserve"> irresistibly </w:t>
      </w:r>
      <w:r w:rsidRPr="00BB648F">
        <w:rPr>
          <w:highlight w:val="green"/>
          <w:u w:val="single"/>
        </w:rPr>
        <w:t xml:space="preserve">drew them towards the militaristic intervention demanded by the narrative </w:t>
      </w:r>
      <w:proofErr w:type="spellStart"/>
      <w:r w:rsidRPr="00BB648F">
        <w:rPr>
          <w:highlight w:val="green"/>
          <w:u w:val="single"/>
        </w:rPr>
        <w:t>impera</w:t>
      </w:r>
      <w:proofErr w:type="spellEnd"/>
      <w:r w:rsidRPr="00BB648F">
        <w:rPr>
          <w:highlight w:val="green"/>
          <w:u w:val="single"/>
        </w:rPr>
        <w:t xml:space="preserve"> </w:t>
      </w:r>
      <w:proofErr w:type="spellStart"/>
      <w:r w:rsidRPr="00BB648F">
        <w:rPr>
          <w:highlight w:val="green"/>
          <w:u w:val="single"/>
        </w:rPr>
        <w:t>tive</w:t>
      </w:r>
      <w:proofErr w:type="spellEnd"/>
      <w:r w:rsidRPr="00BB648F">
        <w:rPr>
          <w:sz w:val="16"/>
        </w:rPr>
        <w:t xml:space="preserve">. </w:t>
      </w:r>
      <w:r w:rsidRPr="00BB648F">
        <w:rPr>
          <w:b/>
          <w:highlight w:val="green"/>
          <w:u w:val="single"/>
        </w:rPr>
        <w:t xml:space="preserve">The identification of asteroids as a </w:t>
      </w:r>
      <w:r w:rsidRPr="00BB648F">
        <w:rPr>
          <w:b/>
          <w:highlight w:val="green"/>
          <w:u w:val="single"/>
        </w:rPr>
        <w:lastRenderedPageBreak/>
        <w:t>threat required a military response</w:t>
      </w:r>
      <w:r w:rsidRPr="00BB648F">
        <w:rPr>
          <w:sz w:val="16"/>
        </w:rPr>
        <w:t xml:space="preserve">. Astronomer Duncan Steel (2000b), writing about the impact threat in The Guardian newspaper, put it most clearly when he stated that </w:t>
      </w:r>
      <w:r w:rsidRPr="00BB648F">
        <w:rPr>
          <w:u w:val="single"/>
        </w:rPr>
        <w:t>'we too need to declare war on the heavens'</w:t>
      </w:r>
      <w:r w:rsidRPr="00BB648F">
        <w:rPr>
          <w:sz w:val="16"/>
        </w:rPr>
        <w:t>. Just as the overlap between science and science fiction was mutually supportive, so</w:t>
      </w:r>
      <w:r w:rsidRPr="00BB648F">
        <w:rPr>
          <w:u w:val="single"/>
        </w:rPr>
        <w:t xml:space="preserve"> </w:t>
      </w:r>
      <w:r w:rsidRPr="00BB648F">
        <w:rPr>
          <w:highlight w:val="green"/>
          <w:u w:val="single"/>
        </w:rPr>
        <w:t xml:space="preserve">the overlap between impact science and </w:t>
      </w:r>
      <w:proofErr w:type="spellStart"/>
      <w:r w:rsidRPr="00BB648F">
        <w:rPr>
          <w:highlight w:val="green"/>
          <w:u w:val="single"/>
        </w:rPr>
        <w:t>defence</w:t>
      </w:r>
      <w:proofErr w:type="spellEnd"/>
      <w:r w:rsidRPr="00BB648F">
        <w:rPr>
          <w:highlight w:val="green"/>
          <w:u w:val="single"/>
        </w:rPr>
        <w:t xml:space="preserve"> helped legitimize both.</w:t>
      </w:r>
      <w:r w:rsidRPr="00BB648F">
        <w:rPr>
          <w:sz w:val="16"/>
        </w:rPr>
        <w:t xml:space="preserve"> </w:t>
      </w:r>
      <w:r w:rsidRPr="00BB648F">
        <w:rPr>
          <w:u w:val="single"/>
        </w:rPr>
        <w:t xml:space="preserve">The </w:t>
      </w:r>
      <w:r w:rsidRPr="00BB648F">
        <w:rPr>
          <w:highlight w:val="green"/>
          <w:u w:val="single"/>
        </w:rPr>
        <w:t>civilian scientists could draw on a repertoire of metaphors</w:t>
      </w:r>
      <w:r w:rsidRPr="00BB648F">
        <w:rPr>
          <w:sz w:val="16"/>
        </w:rPr>
        <w:t xml:space="preserve"> and concepts already articulated by the </w:t>
      </w:r>
      <w:proofErr w:type="spellStart"/>
      <w:r w:rsidRPr="00BB648F">
        <w:rPr>
          <w:sz w:val="16"/>
        </w:rPr>
        <w:t>defence</w:t>
      </w:r>
      <w:proofErr w:type="spellEnd"/>
      <w:r w:rsidRPr="00BB648F">
        <w:rPr>
          <w:sz w:val="16"/>
        </w:rPr>
        <w:t xml:space="preserve"> scientists </w:t>
      </w:r>
      <w:r w:rsidRPr="00BB648F">
        <w:rPr>
          <w:highlight w:val="green"/>
          <w:u w:val="single"/>
        </w:rPr>
        <w:t>to help make the case for the threat from space</w:t>
      </w:r>
      <w:r w:rsidRPr="00BB648F">
        <w:rPr>
          <w:u w:val="single"/>
        </w:rPr>
        <w:t>.</w:t>
      </w:r>
      <w:r w:rsidRPr="00BB648F">
        <w:rPr>
          <w:sz w:val="16"/>
        </w:rPr>
        <w:t xml:space="preserve"> They would no longer be a marginalized and underfunded group of </w:t>
      </w:r>
      <w:proofErr w:type="gramStart"/>
      <w:r w:rsidRPr="00BB648F">
        <w:rPr>
          <w:sz w:val="16"/>
        </w:rPr>
        <w:t>astronomers, but</w:t>
      </w:r>
      <w:proofErr w:type="gramEnd"/>
      <w:r w:rsidRPr="00BB648F">
        <w:rPr>
          <w:sz w:val="16"/>
        </w:rPr>
        <w:t xml:space="preserve"> would take on the ultimate role of defending the world. Similarly, in the context of the impact threat, </w:t>
      </w:r>
      <w:r w:rsidRPr="00BB648F">
        <w:rPr>
          <w:highlight w:val="green"/>
          <w:u w:val="single"/>
        </w:rPr>
        <w:t xml:space="preserve">the </w:t>
      </w:r>
      <w:proofErr w:type="spellStart"/>
      <w:r w:rsidRPr="00BB648F">
        <w:rPr>
          <w:highlight w:val="green"/>
          <w:u w:val="single"/>
        </w:rPr>
        <w:t>defence</w:t>
      </w:r>
      <w:proofErr w:type="spellEnd"/>
      <w:r w:rsidRPr="00BB648F">
        <w:rPr>
          <w:highlight w:val="green"/>
          <w:u w:val="single"/>
        </w:rPr>
        <w:t xml:space="preserve"> sci </w:t>
      </w:r>
      <w:proofErr w:type="spellStart"/>
      <w:r w:rsidRPr="00BB648F">
        <w:rPr>
          <w:highlight w:val="green"/>
          <w:u w:val="single"/>
        </w:rPr>
        <w:t>entists</w:t>
      </w:r>
      <w:proofErr w:type="spellEnd"/>
      <w:r w:rsidRPr="00BB648F">
        <w:rPr>
          <w:highlight w:val="green"/>
          <w:u w:val="single"/>
        </w:rPr>
        <w:t xml:space="preserve"> could</w:t>
      </w:r>
      <w:r w:rsidRPr="00BB648F">
        <w:rPr>
          <w:u w:val="single"/>
        </w:rPr>
        <w:t xml:space="preserve"> further </w:t>
      </w:r>
      <w:r w:rsidRPr="00BB648F">
        <w:rPr>
          <w:highlight w:val="green"/>
          <w:u w:val="single"/>
        </w:rPr>
        <w:t>develop their weapons systems without being accused of threatening the</w:t>
      </w:r>
      <w:r w:rsidRPr="00BB648F">
        <w:rPr>
          <w:u w:val="single"/>
        </w:rPr>
        <w:t xml:space="preserve"> delicate </w:t>
      </w:r>
      <w:r w:rsidRPr="00BB648F">
        <w:rPr>
          <w:highlight w:val="green"/>
          <w:u w:val="single"/>
        </w:rPr>
        <w:t>nuclear balance</w:t>
      </w:r>
      <w:r w:rsidRPr="00BB648F">
        <w:rPr>
          <w:u w:val="single"/>
        </w:rPr>
        <w:t xml:space="preserve"> of mutually assured destruction or</w:t>
      </w:r>
      <w:r w:rsidRPr="00BB648F">
        <w:rPr>
          <w:sz w:val="16"/>
        </w:rPr>
        <w:t xml:space="preserve">, in the period between the fall of the Soviet Union and the 9/11 attacks, </w:t>
      </w:r>
      <w:r w:rsidRPr="00BB648F">
        <w:rPr>
          <w:u w:val="single"/>
        </w:rPr>
        <w:t xml:space="preserve">of irresponsibly generating a climate of fear in the absence of an </w:t>
      </w:r>
      <w:proofErr w:type="spellStart"/>
      <w:r w:rsidRPr="00BB648F">
        <w:rPr>
          <w:u w:val="single"/>
        </w:rPr>
        <w:t>identifi</w:t>
      </w:r>
      <w:proofErr w:type="spellEnd"/>
      <w:r w:rsidRPr="00BB648F">
        <w:rPr>
          <w:u w:val="single"/>
        </w:rPr>
        <w:t xml:space="preserve"> able enemy. </w:t>
      </w:r>
      <w:r w:rsidRPr="00BB648F">
        <w:rPr>
          <w:sz w:val="16"/>
        </w:rPr>
        <w:t xml:space="preserve">The civilian scientists attempted to still their consciences in their deal </w:t>
      </w:r>
      <w:proofErr w:type="spellStart"/>
      <w:r w:rsidRPr="00BB648F">
        <w:rPr>
          <w:sz w:val="16"/>
        </w:rPr>
        <w:t>ings</w:t>
      </w:r>
      <w:proofErr w:type="spellEnd"/>
      <w:r w:rsidRPr="00BB648F">
        <w:rPr>
          <w:sz w:val="16"/>
        </w:rPr>
        <w:t xml:space="preserve"> with the </w:t>
      </w:r>
      <w:proofErr w:type="spellStart"/>
      <w:r w:rsidRPr="00BB648F">
        <w:rPr>
          <w:sz w:val="16"/>
        </w:rPr>
        <w:t>defence</w:t>
      </w:r>
      <w:proofErr w:type="spellEnd"/>
      <w:r w:rsidRPr="00BB648F">
        <w:rPr>
          <w:sz w:val="16"/>
        </w:rPr>
        <w:t xml:space="preserve"> scientists by suggesting that, with the end of the Cold War and the demise of SDI, the latter had lost their traditional role. This argument was naive at best. In fact, as we have seen, the US </w:t>
      </w:r>
      <w:proofErr w:type="spellStart"/>
      <w:r w:rsidRPr="00BB648F">
        <w:rPr>
          <w:sz w:val="16"/>
        </w:rPr>
        <w:t>defence</w:t>
      </w:r>
      <w:proofErr w:type="spellEnd"/>
      <w:r w:rsidRPr="00BB648F">
        <w:rPr>
          <w:sz w:val="16"/>
        </w:rPr>
        <w:t xml:space="preserve"> sci </w:t>
      </w:r>
      <w:proofErr w:type="spellStart"/>
      <w:r w:rsidRPr="00BB648F">
        <w:rPr>
          <w:sz w:val="16"/>
        </w:rPr>
        <w:t>entists</w:t>
      </w:r>
      <w:proofErr w:type="spellEnd"/>
      <w:r w:rsidRPr="00BB648F">
        <w:rPr>
          <w:sz w:val="16"/>
        </w:rPr>
        <w:t xml:space="preserve"> had taken an interest in the impact threat since the early 1980s, from the time that SDI had greatest political support during the </w:t>
      </w:r>
      <w:proofErr w:type="spellStart"/>
      <w:r w:rsidRPr="00BB648F">
        <w:rPr>
          <w:sz w:val="16"/>
        </w:rPr>
        <w:t>defence</w:t>
      </w:r>
      <w:proofErr w:type="spellEnd"/>
      <w:r w:rsidRPr="00BB648F">
        <w:rPr>
          <w:sz w:val="16"/>
        </w:rPr>
        <w:t xml:space="preserve"> build-up of the Reagan era. Even at the time of the fractious Interception Workshop, George H.W. Bush was maintaining SDI funding at the same level as it had been during the second Reagan administration. If outwardly the Clinton administration was less supportive when it took office in 1993 and declared that SDI was over, many of those involved in the </w:t>
      </w:r>
      <w:proofErr w:type="spellStart"/>
      <w:r w:rsidRPr="00BB648F">
        <w:rPr>
          <w:sz w:val="16"/>
        </w:rPr>
        <w:t>programme</w:t>
      </w:r>
      <w:proofErr w:type="spellEnd"/>
      <w:r w:rsidRPr="00BB648F">
        <w:rPr>
          <w:sz w:val="16"/>
        </w:rPr>
        <w:t xml:space="preserve"> felt that it would </w:t>
      </w:r>
      <w:proofErr w:type="gramStart"/>
      <w:r w:rsidRPr="00BB648F">
        <w:rPr>
          <w:sz w:val="16"/>
        </w:rPr>
        <w:t>actually go</w:t>
      </w:r>
      <w:proofErr w:type="gramEnd"/>
      <w:r w:rsidRPr="00BB648F">
        <w:rPr>
          <w:sz w:val="16"/>
        </w:rPr>
        <w:t xml:space="preserve"> on much as before (FitzGerald, 2000: 491). SDI was renamed, and to some extent reconceived, but funding continued and was soon increased when the Republicans gained a majority in Congress.33 After George W. Bush took office in 2001, spending on missile </w:t>
      </w:r>
      <w:proofErr w:type="spellStart"/>
      <w:r w:rsidRPr="00BB648F">
        <w:rPr>
          <w:sz w:val="16"/>
        </w:rPr>
        <w:t>defence</w:t>
      </w:r>
      <w:proofErr w:type="spellEnd"/>
      <w:r w:rsidRPr="00BB648F">
        <w:rPr>
          <w:sz w:val="16"/>
        </w:rPr>
        <w:t xml:space="preserve"> research was greatly increased, including </w:t>
      </w:r>
      <w:proofErr w:type="spellStart"/>
      <w:r w:rsidRPr="00BB648F">
        <w:rPr>
          <w:sz w:val="16"/>
        </w:rPr>
        <w:t>programmes</w:t>
      </w:r>
      <w:proofErr w:type="spellEnd"/>
      <w:r w:rsidRPr="00BB648F">
        <w:rPr>
          <w:sz w:val="16"/>
        </w:rPr>
        <w:t xml:space="preserve"> to follow on from Brilliant Pebbles (Wall, 2001a; 2001b). </w:t>
      </w:r>
      <w:proofErr w:type="gramStart"/>
      <w:r w:rsidRPr="00BB648F">
        <w:rPr>
          <w:sz w:val="16"/>
        </w:rPr>
        <w:t>Thus</w:t>
      </w:r>
      <w:proofErr w:type="gramEnd"/>
      <w:r w:rsidRPr="00BB648F">
        <w:rPr>
          <w:sz w:val="16"/>
        </w:rPr>
        <w:t xml:space="preserve"> </w:t>
      </w:r>
      <w:r w:rsidRPr="00BB648F">
        <w:rPr>
          <w:u w:val="single"/>
        </w:rPr>
        <w:t xml:space="preserve">the </w:t>
      </w:r>
      <w:proofErr w:type="spellStart"/>
      <w:r w:rsidRPr="00BB648F">
        <w:rPr>
          <w:u w:val="single"/>
        </w:rPr>
        <w:t>defence</w:t>
      </w:r>
      <w:proofErr w:type="spellEnd"/>
      <w:r w:rsidRPr="00BB648F">
        <w:rPr>
          <w:u w:val="single"/>
        </w:rPr>
        <w:t xml:space="preserve"> scientists had shown an interest in the impact threat </w:t>
      </w:r>
      <w:r w:rsidRPr="00BB648F">
        <w:rPr>
          <w:sz w:val="16"/>
        </w:rPr>
        <w:t xml:space="preserve">from the time of the very first meeting onwards, </w:t>
      </w:r>
      <w:r w:rsidRPr="00BB648F">
        <w:rPr>
          <w:u w:val="single"/>
        </w:rPr>
        <w:t xml:space="preserve">regardless of the state of funding for missile </w:t>
      </w:r>
      <w:proofErr w:type="spellStart"/>
      <w:r w:rsidRPr="00BB648F">
        <w:rPr>
          <w:u w:val="single"/>
        </w:rPr>
        <w:t>defence</w:t>
      </w:r>
      <w:proofErr w:type="spellEnd"/>
      <w:r w:rsidRPr="00BB648F">
        <w:rPr>
          <w:u w:val="single"/>
        </w:rPr>
        <w:t xml:space="preserve">, </w:t>
      </w:r>
      <w:r w:rsidRPr="00BB648F">
        <w:rPr>
          <w:sz w:val="16"/>
        </w:rPr>
        <w:t xml:space="preserve">which in any case continued throughout the period. This is not to suggest that the impact threat was not used by the </w:t>
      </w:r>
      <w:proofErr w:type="spellStart"/>
      <w:r w:rsidRPr="00BB648F">
        <w:rPr>
          <w:sz w:val="16"/>
        </w:rPr>
        <w:t>defence</w:t>
      </w:r>
      <w:proofErr w:type="spellEnd"/>
      <w:r w:rsidRPr="00BB648F">
        <w:rPr>
          <w:sz w:val="16"/>
        </w:rPr>
        <w:t xml:space="preserve"> scientists as a means of maintaining the weapons establishment. Indeed, </w:t>
      </w:r>
      <w:r w:rsidRPr="00BB648F">
        <w:rPr>
          <w:u w:val="single"/>
        </w:rPr>
        <w:t>the impact threat offered a possible means of circumventing or undermining arms treaties.34 But it does mean that the attempt to access new sources of funding,</w:t>
      </w:r>
      <w:r w:rsidRPr="00BB648F">
        <w:rPr>
          <w:sz w:val="16"/>
        </w:rPr>
        <w:t xml:space="preserve"> </w:t>
      </w:r>
      <w:r w:rsidRPr="00BB648F">
        <w:rPr>
          <w:u w:val="single"/>
        </w:rPr>
        <w:t>while being an important factor in the promotion of asteroids as a threat, did not fully explain either the weapons scientists' interests or the civilian scientists' repeated meetings with them.</w:t>
      </w:r>
      <w:r w:rsidRPr="00BB648F">
        <w:rPr>
          <w:sz w:val="16"/>
        </w:rPr>
        <w:t xml:space="preserve"> </w:t>
      </w:r>
      <w:r w:rsidRPr="00BB648F">
        <w:rPr>
          <w:b/>
          <w:highlight w:val="green"/>
          <w:u w:val="single"/>
        </w:rPr>
        <w:t>The asteroid impact threat offered a scientifically validated enemy onto which could be projected the fears on which a militaristic culture depends.</w:t>
      </w:r>
      <w:r w:rsidRPr="00BB648F">
        <w:rPr>
          <w:u w:val="single"/>
        </w:rPr>
        <w:t xml:space="preserve"> Far from providing a replacement outlet for weapons technologies, </w:t>
      </w:r>
      <w:r w:rsidRPr="00BB648F">
        <w:rPr>
          <w:highlight w:val="green"/>
          <w:u w:val="single"/>
        </w:rPr>
        <w:t>the pro</w:t>
      </w:r>
      <w:del w:id="0" w:author="Edmund, Team 2010" w:date="2011-06-24T15:19:00Z">
        <w:r w:rsidRPr="00BB648F">
          <w:rPr>
            <w:highlight w:val="green"/>
            <w:u w:val="single"/>
          </w:rPr>
          <w:delText xml:space="preserve"> </w:delText>
        </w:r>
      </w:del>
      <w:r w:rsidRPr="00BB648F">
        <w:rPr>
          <w:highlight w:val="green"/>
          <w:u w:val="single"/>
        </w:rPr>
        <w:t>motion of the asteroid impact threat helped make the idea of war in space more acceptable</w:t>
      </w:r>
      <w:r w:rsidRPr="00BB648F">
        <w:rPr>
          <w:u w:val="single"/>
        </w:rPr>
        <w:t xml:space="preserve"> and helped justify the continued development of </w:t>
      </w:r>
      <w:proofErr w:type="gramStart"/>
      <w:r w:rsidRPr="00BB648F">
        <w:rPr>
          <w:u w:val="single"/>
        </w:rPr>
        <w:t>space based</w:t>
      </w:r>
      <w:proofErr w:type="gramEnd"/>
      <w:r w:rsidRPr="00BB648F">
        <w:rPr>
          <w:u w:val="single"/>
        </w:rPr>
        <w:t xml:space="preserve"> weaponry</w:t>
      </w:r>
      <w:r w:rsidRPr="00BB648F">
        <w:rPr>
          <w:sz w:val="16"/>
        </w:rPr>
        <w:t xml:space="preserve">. Arguably, with the Clementine and Deep Impact mis </w:t>
      </w:r>
      <w:proofErr w:type="spellStart"/>
      <w:r w:rsidRPr="00BB648F">
        <w:rPr>
          <w:sz w:val="16"/>
        </w:rPr>
        <w:t>sions</w:t>
      </w:r>
      <w:proofErr w:type="spellEnd"/>
      <w:r w:rsidRPr="00BB648F">
        <w:rPr>
          <w:sz w:val="16"/>
        </w:rPr>
        <w:t xml:space="preserve">, the asteroid impact threat even facilitated the testing of SDI-style systems. </w:t>
      </w:r>
      <w:r w:rsidRPr="00BB648F">
        <w:rPr>
          <w:highlight w:val="green"/>
          <w:u w:val="single"/>
        </w:rPr>
        <w:t>The asteroid impact threat legitimized a way of talking</w:t>
      </w:r>
      <w:r w:rsidRPr="00BB648F">
        <w:rPr>
          <w:u w:val="single"/>
        </w:rPr>
        <w:t>, and think</w:t>
      </w:r>
      <w:del w:id="1" w:author="Edmund, Team 2010" w:date="2011-06-24T15:20:00Z">
        <w:r w:rsidRPr="00BB648F">
          <w:rPr>
            <w:u w:val="single"/>
          </w:rPr>
          <w:delText xml:space="preserve"> </w:delText>
        </w:r>
      </w:del>
      <w:r w:rsidRPr="00BB648F">
        <w:rPr>
          <w:u w:val="single"/>
        </w:rPr>
        <w:t xml:space="preserve">ing, </w:t>
      </w:r>
      <w:r w:rsidRPr="00BB648F">
        <w:rPr>
          <w:b/>
          <w:highlight w:val="green"/>
          <w:u w:val="single"/>
        </w:rPr>
        <w:t>that was founded on fear of the unknown</w:t>
      </w:r>
      <w:r w:rsidRPr="00BB648F">
        <w:rPr>
          <w:u w:val="single"/>
        </w:rPr>
        <w:t xml:space="preserve"> and the assumption that advanced technology could usher in a safer era.</w:t>
      </w:r>
      <w:r w:rsidRPr="00BB648F">
        <w:rPr>
          <w:sz w:val="16"/>
        </w:rPr>
        <w:t xml:space="preserve"> </w:t>
      </w:r>
      <w:r w:rsidRPr="00BB648F">
        <w:rPr>
          <w:u w:val="single"/>
        </w:rPr>
        <w:t xml:space="preserve">In so doing, it resonated with the politics of fear and the technologies of permanent war that are now at the </w:t>
      </w:r>
      <w:proofErr w:type="spellStart"/>
      <w:r w:rsidRPr="00BB648F">
        <w:rPr>
          <w:u w:val="single"/>
        </w:rPr>
        <w:t>centre</w:t>
      </w:r>
      <w:proofErr w:type="spellEnd"/>
      <w:r w:rsidRPr="00BB648F">
        <w:rPr>
          <w:u w:val="single"/>
        </w:rPr>
        <w:t xml:space="preserve"> of US </w:t>
      </w:r>
      <w:proofErr w:type="spellStart"/>
      <w:r w:rsidRPr="00BB648F">
        <w:rPr>
          <w:u w:val="single"/>
        </w:rPr>
        <w:t>defence</w:t>
      </w:r>
      <w:proofErr w:type="spellEnd"/>
      <w:r w:rsidRPr="00BB648F">
        <w:rPr>
          <w:u w:val="single"/>
        </w:rPr>
        <w:t xml:space="preserve"> policy.</w:t>
      </w:r>
    </w:p>
    <w:p w14:paraId="2A9D96C4" w14:textId="77777777" w:rsidR="00655C08" w:rsidRDefault="00655C08" w:rsidP="00655C08">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7AADA61B" w14:textId="77777777" w:rsidR="00655C08" w:rsidRDefault="00655C08" w:rsidP="00655C08">
      <w:pPr>
        <w:rPr>
          <w:rStyle w:val="Style13ptBold"/>
        </w:rPr>
      </w:pPr>
      <w:r>
        <w:rPr>
          <w:rStyle w:val="Style13ptBold"/>
        </w:rPr>
        <w:t>Grove ‘19</w:t>
      </w:r>
    </w:p>
    <w:p w14:paraId="72CA4FE5" w14:textId="77777777" w:rsidR="00655C08" w:rsidRDefault="00655C08" w:rsidP="00655C08">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5667E838" w14:textId="77777777" w:rsidR="00655C08" w:rsidRPr="00C42CA0" w:rsidRDefault="00655C08" w:rsidP="00655C08">
      <w:pPr>
        <w:rPr>
          <w:sz w:val="12"/>
        </w:rPr>
      </w:pPr>
      <w:r w:rsidRPr="00551B73">
        <w:rPr>
          <w:rStyle w:val="Emphasis"/>
          <w:highlight w:val="green"/>
        </w:rPr>
        <w:lastRenderedPageBreak/>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6B449910" w14:textId="77777777" w:rsidR="00655C08" w:rsidRPr="00C42CA0" w:rsidRDefault="00655C08" w:rsidP="00655C08">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41B0EA28" w14:textId="77777777" w:rsidR="00655C08" w:rsidRPr="00C42CA0" w:rsidRDefault="00655C08" w:rsidP="00655C08">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3B13D760" w14:textId="77777777" w:rsidR="00655C08" w:rsidRPr="00C42CA0" w:rsidRDefault="00655C08" w:rsidP="00655C08">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033A455C" w14:textId="77777777" w:rsidR="00655C08" w:rsidRPr="00C42CA0" w:rsidRDefault="00655C08" w:rsidP="00655C08">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6D8398D6" w14:textId="77777777" w:rsidR="00655C08" w:rsidRPr="00C42CA0" w:rsidRDefault="00655C08" w:rsidP="00655C08">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6C8B2F58" w14:textId="77777777" w:rsidR="00655C08" w:rsidRPr="006D3E6E" w:rsidRDefault="00655C08" w:rsidP="00655C08">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32A43F93" w14:textId="77777777" w:rsidR="00655C08" w:rsidRPr="00C42CA0" w:rsidRDefault="00655C08" w:rsidP="00655C08">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6227C6F0" w14:textId="77777777" w:rsidR="00655C08" w:rsidRPr="00C42CA0" w:rsidRDefault="00655C08" w:rsidP="00655C08">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2B07CB8B" w14:textId="77777777" w:rsidR="00655C08" w:rsidRPr="00C42CA0" w:rsidRDefault="00655C08" w:rsidP="00655C08">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65184B9E" w14:textId="77777777" w:rsidR="00655C08" w:rsidRPr="00C42CA0" w:rsidRDefault="00655C08" w:rsidP="00655C08">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7019C81C" w14:textId="77777777" w:rsidR="00655C08" w:rsidRPr="00C42CA0" w:rsidRDefault="00655C08" w:rsidP="00655C08">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281EC09A" w14:textId="77777777" w:rsidR="00655C08" w:rsidRPr="00C42CA0" w:rsidRDefault="00655C08" w:rsidP="00655C08">
      <w:pPr>
        <w:rPr>
          <w:sz w:val="8"/>
          <w:szCs w:val="8"/>
        </w:rPr>
      </w:pPr>
      <w:r w:rsidRPr="00C42CA0">
        <w:rPr>
          <w:sz w:val="8"/>
          <w:szCs w:val="8"/>
        </w:rPr>
        <w:lastRenderedPageBreak/>
        <w:t>Halberstam says of this queer moment:</w:t>
      </w:r>
    </w:p>
    <w:p w14:paraId="3ECF931C" w14:textId="77777777" w:rsidR="00655C08" w:rsidRPr="00C42CA0" w:rsidRDefault="00655C08" w:rsidP="00655C08">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3C4B77BB" w14:textId="77777777" w:rsidR="00655C08" w:rsidRDefault="00655C08" w:rsidP="00655C08">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363D239D" w14:textId="77777777" w:rsidR="00655C08" w:rsidRPr="00C42CA0" w:rsidRDefault="00655C08" w:rsidP="00655C08"/>
    <w:p w14:paraId="42C8267A" w14:textId="77777777" w:rsidR="00655C08" w:rsidRPr="00C42CA0" w:rsidRDefault="00655C08" w:rsidP="00655C08">
      <w:pPr>
        <w:pStyle w:val="Heading4"/>
        <w:rPr>
          <w:u w:val="single"/>
        </w:rPr>
      </w:pPr>
      <w:r>
        <w:t xml:space="preserve">The Role of the Judge is to adopt </w:t>
      </w:r>
      <w:r>
        <w:rPr>
          <w:u w:val="single"/>
        </w:rPr>
        <w:t>martial empiricism</w:t>
      </w:r>
      <w:r w:rsidRPr="00C42CA0">
        <w:t>.</w:t>
      </w:r>
    </w:p>
    <w:p w14:paraId="1378F63B" w14:textId="77777777" w:rsidR="00655C08" w:rsidRPr="00C45546" w:rsidRDefault="00655C08" w:rsidP="00655C08">
      <w:pPr>
        <w:rPr>
          <w:rStyle w:val="Style13ptBold"/>
        </w:rPr>
      </w:pPr>
      <w:r>
        <w:rPr>
          <w:rStyle w:val="Style13ptBold"/>
        </w:rPr>
        <w:t>Bousquet et al ‘20</w:t>
      </w:r>
    </w:p>
    <w:p w14:paraId="228AFC18" w14:textId="77777777" w:rsidR="00655C08" w:rsidRDefault="00655C08" w:rsidP="00655C08">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10" w:history="1">
        <w:r w:rsidRPr="00C45546">
          <w:rPr>
            <w:rStyle w:val="Hyperlink"/>
            <w:sz w:val="16"/>
            <w:szCs w:val="16"/>
          </w:rPr>
          <w:t>https://journals.sagepub.com/doi/full/10.1177/0967010619895660</w:t>
        </w:r>
      </w:hyperlink>
      <w:r w:rsidRPr="00C45546">
        <w:rPr>
          <w:sz w:val="16"/>
          <w:szCs w:val="16"/>
        </w:rPr>
        <w:t>] pat</w:t>
      </w:r>
    </w:p>
    <w:p w14:paraId="48F5E335" w14:textId="77777777" w:rsidR="00655C08" w:rsidRPr="00821BCC" w:rsidRDefault="00655C08" w:rsidP="00655C08">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1C1A54D4" w14:textId="77777777" w:rsidR="00655C08" w:rsidRPr="00821BCC" w:rsidRDefault="00655C08" w:rsidP="00655C08">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3935040F" w14:textId="77777777" w:rsidR="00655C08" w:rsidRPr="0035022E" w:rsidRDefault="00655C08" w:rsidP="00655C08">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41E99262" w14:textId="77777777" w:rsidR="00655C08" w:rsidRPr="0035022E" w:rsidRDefault="00655C08" w:rsidP="00655C08">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38A198C3" w14:textId="77777777" w:rsidR="00655C08" w:rsidRDefault="00655C08" w:rsidP="00655C08"/>
    <w:p w14:paraId="753F0FC8" w14:textId="6F62FEF9" w:rsidR="007369B9" w:rsidRDefault="00655C08" w:rsidP="00655C08">
      <w:pPr>
        <w:pStyle w:val="Heading2"/>
      </w:pPr>
      <w:r>
        <w:lastRenderedPageBreak/>
        <w:t>Case</w:t>
      </w:r>
    </w:p>
    <w:p w14:paraId="43DC8952" w14:textId="0358E7E7" w:rsidR="00655C08" w:rsidRDefault="00655C08" w:rsidP="00655C08">
      <w:pPr>
        <w:pStyle w:val="Heading3"/>
      </w:pPr>
      <w:r>
        <w:lastRenderedPageBreak/>
        <w:t>1NC – Util</w:t>
      </w:r>
    </w:p>
    <w:p w14:paraId="37AC4A20" w14:textId="77777777" w:rsidR="00655C08" w:rsidRPr="00E00DA0" w:rsidRDefault="00655C08" w:rsidP="00655C08">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67A46E49" w14:textId="77777777" w:rsidR="00655C08" w:rsidRDefault="00655C08" w:rsidP="00655C08">
      <w:pPr>
        <w:rPr>
          <w:rStyle w:val="Style13ptBold"/>
        </w:rPr>
      </w:pPr>
      <w:r>
        <w:rPr>
          <w:rStyle w:val="Style13ptBold"/>
        </w:rPr>
        <w:t>Grove ‘19</w:t>
      </w:r>
    </w:p>
    <w:p w14:paraId="2A27DD5C" w14:textId="77777777" w:rsidR="00655C08" w:rsidRDefault="00655C08" w:rsidP="00655C08">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5663C90B" w14:textId="77777777" w:rsidR="00655C08" w:rsidRPr="00E00DA0" w:rsidRDefault="00655C08" w:rsidP="00655C08">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551B73">
        <w:rPr>
          <w:rStyle w:val="Emphasis"/>
          <w:highlight w:val="green"/>
        </w:rPr>
        <w:t>utilitarian risk calculus</w:t>
      </w:r>
      <w:r w:rsidRPr="00E00DA0">
        <w:rPr>
          <w:rStyle w:val="Emphasis"/>
        </w:rPr>
        <w:t xml:space="preserve"> that favors the greatest good for the greatest number </w:t>
      </w:r>
      <w:r w:rsidRPr="00551B73">
        <w:rPr>
          <w:rStyle w:val="Emphasis"/>
          <w:highlight w:val="green"/>
        </w:rPr>
        <w:t>has no</w:t>
      </w:r>
      <w:r w:rsidRPr="00E00DA0">
        <w:rPr>
          <w:rStyle w:val="Emphasis"/>
        </w:rPr>
        <w:t xml:space="preserve"> geographical or historical </w:t>
      </w:r>
      <w:r w:rsidRPr="00551B73">
        <w:rPr>
          <w:rStyle w:val="Emphasis"/>
          <w:highlight w:val="green"/>
        </w:rPr>
        <w:t>sensibility of how unequally aggregate conceptions of</w:t>
      </w:r>
      <w:r w:rsidRPr="00E00DA0">
        <w:rPr>
          <w:rStyle w:val="Emphasis"/>
        </w:rPr>
        <w:t xml:space="preserve"> the </w:t>
      </w:r>
      <w:r w:rsidRPr="00551B73">
        <w:rPr>
          <w:rStyle w:val="Emphasis"/>
          <w:highlight w:val="green"/>
        </w:rPr>
        <w:t>good are distributed</w:t>
      </w:r>
      <w:r w:rsidRPr="00E00DA0">
        <w:rPr>
          <w:rStyle w:val="Emphasis"/>
        </w:rPr>
        <w:t xml:space="preserve"> around the planet</w:t>
      </w:r>
      <w:r w:rsidRPr="00E00DA0">
        <w:rPr>
          <w:sz w:val="12"/>
        </w:rPr>
        <w:t>.</w:t>
      </w:r>
    </w:p>
    <w:p w14:paraId="4D2494CB" w14:textId="77777777" w:rsidR="00655C08" w:rsidRPr="00E00DA0" w:rsidRDefault="00655C08" w:rsidP="00655C08">
      <w:pPr>
        <w:rPr>
          <w:sz w:val="12"/>
        </w:rPr>
      </w:pPr>
      <w:r w:rsidRPr="00551B73">
        <w:rPr>
          <w:rStyle w:val="StyleUnderline"/>
          <w:highlight w:val="green"/>
        </w:rPr>
        <w:t>Global thinking</w:t>
      </w:r>
      <w:r w:rsidRPr="00E00DA0">
        <w:rPr>
          <w:sz w:val="12"/>
        </w:rPr>
        <w:t xml:space="preserve">, even in its scientific and seemingly universalist claims to an atmosphere that “we” all share, </w:t>
      </w:r>
      <w:r w:rsidRPr="00551B73">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551B73">
        <w:rPr>
          <w:rStyle w:val="StyleUnderline"/>
          <w:highlight w:val="green"/>
        </w:rPr>
        <w:t>the global</w:t>
      </w:r>
      <w:r w:rsidRPr="00E00DA0">
        <w:rPr>
          <w:rStyle w:val="StyleUnderline"/>
        </w:rPr>
        <w:t xml:space="preserve"> public </w:t>
      </w:r>
      <w:r w:rsidRPr="00551B73">
        <w:rPr>
          <w:rStyle w:val="StyleUnderline"/>
          <w:highlight w:val="green"/>
        </w:rPr>
        <w:t>policy agenda</w:t>
      </w:r>
      <w:r w:rsidRPr="00E00DA0">
        <w:rPr>
          <w:rStyle w:val="StyleUnderline"/>
        </w:rPr>
        <w:t xml:space="preserve"> of geoengineering </w:t>
      </w:r>
      <w:r w:rsidRPr="00551B73">
        <w:rPr>
          <w:rStyle w:val="StyleUnderline"/>
          <w:highlight w:val="green"/>
        </w:rPr>
        <w:t>that seeks to act on</w:t>
      </w:r>
      <w:r w:rsidRPr="00E00DA0">
        <w:rPr>
          <w:rStyle w:val="StyleUnderline"/>
        </w:rPr>
        <w:t xml:space="preserve"> behalf of </w:t>
      </w:r>
      <w:r w:rsidRPr="00551B73">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551B73">
        <w:rPr>
          <w:rStyle w:val="StyleUnderline"/>
          <w:highlight w:val="green"/>
        </w:rPr>
        <w:t>our</w:t>
      </w:r>
      <w:r w:rsidRPr="00E00DA0">
        <w:rPr>
          <w:rStyle w:val="StyleUnderline"/>
        </w:rPr>
        <w:t xml:space="preserve"> new </w:t>
      </w:r>
      <w:r w:rsidRPr="00551B73">
        <w:rPr>
          <w:rStyle w:val="StyleUnderline"/>
          <w:highlight w:val="green"/>
        </w:rPr>
        <w:t>cosmopolitanism</w:t>
      </w:r>
      <w:r w:rsidRPr="00E00DA0">
        <w:rPr>
          <w:sz w:val="12"/>
        </w:rPr>
        <w:t>—the global environment—</w:t>
      </w:r>
      <w:r w:rsidRPr="00551B73">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551B73">
        <w:rPr>
          <w:rStyle w:val="StyleUnderline"/>
          <w:highlight w:val="green"/>
        </w:rPr>
        <w:t>the cartography</w:t>
      </w:r>
      <w:r w:rsidRPr="00E00DA0">
        <w:rPr>
          <w:rStyle w:val="StyleUnderline"/>
        </w:rPr>
        <w:t xml:space="preserve"> or racialized and selective solidarities and zones </w:t>
      </w:r>
      <w:r w:rsidRPr="00551B73">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551B73">
        <w:rPr>
          <w:rStyle w:val="StyleUnderline"/>
          <w:highlight w:val="green"/>
        </w:rPr>
        <w:t>combat</w:t>
      </w:r>
      <w:r w:rsidRPr="00E00DA0">
        <w:rPr>
          <w:sz w:val="12"/>
        </w:rPr>
        <w:t xml:space="preserve">, </w:t>
      </w:r>
      <w:r w:rsidRPr="00551B73">
        <w:rPr>
          <w:rStyle w:val="StyleUnderline"/>
          <w:highlight w:val="green"/>
        </w:rPr>
        <w:t>and</w:t>
      </w:r>
      <w:r w:rsidRPr="00E00DA0">
        <w:rPr>
          <w:sz w:val="12"/>
        </w:rPr>
        <w:t xml:space="preserve">, before that, </w:t>
      </w:r>
      <w:r w:rsidRPr="00E00DA0">
        <w:rPr>
          <w:rStyle w:val="StyleUnderline"/>
        </w:rPr>
        <w:t xml:space="preserve">the zones of settlement and </w:t>
      </w:r>
      <w:r w:rsidRPr="00551B73">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551B73">
        <w:rPr>
          <w:rStyle w:val="StyleUnderline"/>
          <w:highlight w:val="green"/>
        </w:rPr>
        <w:t>martial forms of life</w:t>
      </w:r>
      <w:r w:rsidRPr="00E00DA0">
        <w:rPr>
          <w:rStyle w:val="StyleUnderline"/>
        </w:rPr>
        <w:t xml:space="preserve"> that </w:t>
      </w:r>
      <w:r w:rsidRPr="00551B73">
        <w:rPr>
          <w:rStyle w:val="StyleUnderline"/>
          <w:highlight w:val="green"/>
        </w:rPr>
        <w:t>made</w:t>
      </w:r>
      <w:r w:rsidRPr="00E00DA0">
        <w:rPr>
          <w:rStyle w:val="StyleUnderline"/>
        </w:rPr>
        <w:t xml:space="preserve"> them all </w:t>
      </w:r>
      <w:r w:rsidRPr="00551B73">
        <w:rPr>
          <w:rStyle w:val="StyleUnderline"/>
          <w:highlight w:val="green"/>
        </w:rPr>
        <w:t>possible through</w:t>
      </w:r>
      <w:r w:rsidRPr="00E00DA0">
        <w:rPr>
          <w:rStyle w:val="StyleUnderline"/>
        </w:rPr>
        <w:t xml:space="preserve"> war and through more subtle and languid forms of </w:t>
      </w:r>
      <w:r w:rsidRPr="00551B73">
        <w:rPr>
          <w:rStyle w:val="StyleUnderline"/>
          <w:highlight w:val="green"/>
        </w:rPr>
        <w:t>organized killing</w:t>
      </w:r>
      <w:r w:rsidRPr="00E00DA0">
        <w:rPr>
          <w:sz w:val="12"/>
        </w:rPr>
        <w:t>.</w:t>
      </w:r>
    </w:p>
    <w:p w14:paraId="0F6D1BDF" w14:textId="77777777" w:rsidR="00655C08" w:rsidRPr="00E00DA0" w:rsidRDefault="00655C08" w:rsidP="00655C08">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proofErr w:type="gramStart"/>
      <w:r w:rsidRPr="00551B73">
        <w:rPr>
          <w:rStyle w:val="Emphasis"/>
          <w:highlight w:val="green"/>
        </w:rPr>
        <w:t>all of</w:t>
      </w:r>
      <w:proofErr w:type="gramEnd"/>
      <w:r w:rsidRPr="00551B73">
        <w:rPr>
          <w:rStyle w:val="Emphasis"/>
          <w:highlight w:val="green"/>
        </w:rPr>
        <w:t xml:space="preserve"> these crises are geopolitical</w:t>
      </w:r>
      <w:r w:rsidRPr="00E00DA0">
        <w:rPr>
          <w:sz w:val="12"/>
        </w:rPr>
        <w:t xml:space="preserve">. The </w:t>
      </w:r>
      <w:proofErr w:type="gramStart"/>
      <w:r w:rsidRPr="00E00DA0">
        <w:rPr>
          <w:sz w:val="12"/>
        </w:rPr>
        <w:t>particular geopolitical</w:t>
      </w:r>
      <w:proofErr w:type="gramEnd"/>
      <w:r w:rsidRPr="00E00DA0">
        <w:rPr>
          <w:sz w:val="12"/>
        </w:rPr>
        <w:t xml:space="preserve">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551B73">
        <w:rPr>
          <w:rStyle w:val="StyleUnderline"/>
          <w:highlight w:val="green"/>
        </w:rPr>
        <w:t>but</w:t>
      </w:r>
      <w:r w:rsidRPr="00E00DA0">
        <w:rPr>
          <w:rStyle w:val="StyleUnderline"/>
        </w:rPr>
        <w:t xml:space="preserve"> is </w:t>
      </w:r>
      <w:r w:rsidRPr="00551B73">
        <w:rPr>
          <w:rStyle w:val="StyleUnderline"/>
          <w:highlight w:val="green"/>
        </w:rPr>
        <w:t>not universal</w:t>
      </w:r>
      <w:r w:rsidRPr="004F5B96">
        <w:rPr>
          <w:sz w:val="12"/>
          <w:szCs w:val="12"/>
        </w:rPr>
        <w:t xml:space="preserve">ly </w:t>
      </w:r>
      <w:r w:rsidRPr="00E00DA0">
        <w:rPr>
          <w:rStyle w:val="StyleUnderline"/>
        </w:rPr>
        <w:t xml:space="preserve">part of </w:t>
      </w:r>
      <w:r w:rsidRPr="00551B73">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67D2F19B" w14:textId="77777777" w:rsidR="00655C08" w:rsidRDefault="00655C08" w:rsidP="00655C08">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w:t>
      </w:r>
      <w:proofErr w:type="gramStart"/>
      <w:r w:rsidRPr="00E00DA0">
        <w:rPr>
          <w:sz w:val="12"/>
        </w:rPr>
        <w:t>so easily locate modernity or explication</w:t>
      </w:r>
      <w:proofErr w:type="gramEnd"/>
      <w:r w:rsidRPr="00E00DA0">
        <w:rPr>
          <w:sz w:val="12"/>
        </w:rPr>
        <w:t xml:space="preserve"> as the root or cause of the global catastrophe. </w:t>
      </w:r>
      <w:r w:rsidRPr="00551B73">
        <w:rPr>
          <w:rStyle w:val="StyleUnderline"/>
          <w:highlight w:val="green"/>
        </w:rPr>
        <w:t>No single</w:t>
      </w:r>
      <w:r w:rsidRPr="00E00DA0">
        <w:rPr>
          <w:rStyle w:val="StyleUnderline"/>
        </w:rPr>
        <w:t xml:space="preserve"> strategy</w:t>
      </w:r>
      <w:r w:rsidRPr="00E00DA0">
        <w:rPr>
          <w:sz w:val="12"/>
        </w:rPr>
        <w:t xml:space="preserve">, </w:t>
      </w:r>
      <w:r w:rsidRPr="00551B73">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551B73">
        <w:rPr>
          <w:rStyle w:val="StyleUnderline"/>
          <w:highlight w:val="green"/>
        </w:rPr>
        <w:t>breakthrough</w:t>
      </w:r>
      <w:r w:rsidRPr="00E00DA0">
        <w:rPr>
          <w:sz w:val="12"/>
        </w:rPr>
        <w:t xml:space="preserve">, </w:t>
      </w:r>
      <w:r w:rsidRPr="00551B73">
        <w:rPr>
          <w:rStyle w:val="StyleUnderline"/>
          <w:highlight w:val="green"/>
        </w:rPr>
        <w:t>or worldview</w:t>
      </w:r>
      <w:r w:rsidRPr="00E00DA0">
        <w:rPr>
          <w:rStyle w:val="StyleUnderline"/>
        </w:rPr>
        <w:t xml:space="preserve"> fully </w:t>
      </w:r>
      <w:r w:rsidRPr="00551B73">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w:t>
      </w:r>
      <w:proofErr w:type="gramStart"/>
      <w:r w:rsidRPr="00E00DA0">
        <w:rPr>
          <w:sz w:val="12"/>
        </w:rPr>
        <w:t>particular refrain</w:t>
      </w:r>
      <w:proofErr w:type="gramEnd"/>
      <w:r w:rsidRPr="00E00DA0">
        <w:rPr>
          <w:sz w:val="12"/>
        </w:rPr>
        <w:t xml:space="preserve">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w:t>
      </w:r>
      <w:proofErr w:type="gramStart"/>
      <w:r w:rsidRPr="00E00DA0">
        <w:rPr>
          <w:sz w:val="12"/>
        </w:rPr>
        <w:t>despite the fact that</w:t>
      </w:r>
      <w:proofErr w:type="gramEnd"/>
      <w:r w:rsidRPr="00E00DA0">
        <w:rPr>
          <w:sz w:val="12"/>
        </w:rPr>
        <w:t xml:space="preserve">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551B73">
        <w:rPr>
          <w:rStyle w:val="StyleUnderline"/>
          <w:highlight w:val="green"/>
        </w:rPr>
        <w:t>universal concern</w:t>
      </w:r>
      <w:r w:rsidRPr="00E00DA0">
        <w:rPr>
          <w:sz w:val="12"/>
        </w:rPr>
        <w:t xml:space="preserve">, </w:t>
      </w:r>
      <w:r w:rsidRPr="00551B73">
        <w:rPr>
          <w:rStyle w:val="StyleUnderline"/>
          <w:highlight w:val="green"/>
        </w:rPr>
        <w:t>requires</w:t>
      </w:r>
      <w:r w:rsidRPr="00E00DA0">
        <w:rPr>
          <w:rStyle w:val="StyleUnderline"/>
        </w:rPr>
        <w:t xml:space="preserve"> with it a </w:t>
      </w:r>
      <w:r w:rsidRPr="00551B73">
        <w:rPr>
          <w:rStyle w:val="StyleUnderline"/>
          <w:highlight w:val="green"/>
        </w:rPr>
        <w:t>depoliticization of</w:t>
      </w:r>
      <w:r w:rsidRPr="005744F6">
        <w:rPr>
          <w:rStyle w:val="StyleUnderline"/>
        </w:rPr>
        <w:t xml:space="preserve"> the </w:t>
      </w:r>
      <w:r w:rsidRPr="00551B73">
        <w:rPr>
          <w:rStyle w:val="StyleUnderline"/>
          <w:highlight w:val="green"/>
        </w:rPr>
        <w:t>causes</w:t>
      </w:r>
      <w:r w:rsidRPr="00E00DA0">
        <w:rPr>
          <w:rStyle w:val="StyleUnderline"/>
        </w:rPr>
        <w:t xml:space="preserve"> of that concern</w:t>
      </w:r>
      <w:r w:rsidRPr="00E00DA0">
        <w:rPr>
          <w:sz w:val="12"/>
        </w:rPr>
        <w:t>.</w:t>
      </w:r>
    </w:p>
    <w:p w14:paraId="15699A2D" w14:textId="05B81F9A" w:rsidR="00655C08" w:rsidRDefault="00655C08" w:rsidP="00655C08"/>
    <w:p w14:paraId="03A0FF43" w14:textId="0E642A21" w:rsidR="00655C08" w:rsidRDefault="00655C08" w:rsidP="00655C08">
      <w:pPr>
        <w:pStyle w:val="Heading3"/>
      </w:pPr>
      <w:r>
        <w:lastRenderedPageBreak/>
        <w:t xml:space="preserve">1NC – </w:t>
      </w:r>
      <w:r w:rsidR="00B203B9">
        <w:t>Kessler</w:t>
      </w:r>
    </w:p>
    <w:p w14:paraId="5804D67A" w14:textId="77777777" w:rsidR="00655C08" w:rsidRDefault="00655C08" w:rsidP="00655C08">
      <w:pPr>
        <w:pStyle w:val="Heading4"/>
      </w:pPr>
      <w:r>
        <w:t>Risk is low – sat designs and cleanup checks.</w:t>
      </w:r>
    </w:p>
    <w:p w14:paraId="4CA4DBAA" w14:textId="77777777" w:rsidR="00655C08" w:rsidRDefault="00655C08" w:rsidP="00655C08">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11"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6B8BDE53" w14:textId="77777777" w:rsidR="00655C08" w:rsidRDefault="00655C08" w:rsidP="00655C08">
      <w:pPr>
        <w:rPr>
          <w:sz w:val="16"/>
        </w:rPr>
      </w:pPr>
      <w:r w:rsidRPr="008714E3">
        <w:rPr>
          <w:sz w:val="16"/>
        </w:rPr>
        <w:t xml:space="preserve">To conclude, </w:t>
      </w:r>
      <w:r w:rsidRPr="008714E3">
        <w:rPr>
          <w:rStyle w:val="StyleUnderline"/>
        </w:rPr>
        <w:t xml:space="preserve">orbital </w:t>
      </w:r>
      <w:r w:rsidRPr="0056473B">
        <w:rPr>
          <w:rStyle w:val="StyleUnderline"/>
          <w:highlight w:val="green"/>
        </w:rPr>
        <w:t>debris</w:t>
      </w:r>
      <w:r w:rsidRPr="008714E3">
        <w:rPr>
          <w:sz w:val="16"/>
        </w:rPr>
        <w:t xml:space="preserve"> is a current issue and </w:t>
      </w:r>
      <w:r w:rsidRPr="0056473B">
        <w:rPr>
          <w:rStyle w:val="StyleUnderline"/>
          <w:highlight w:val="green"/>
        </w:rPr>
        <w:t>has</w:t>
      </w:r>
      <w:r w:rsidRPr="008714E3">
        <w:rPr>
          <w:sz w:val="16"/>
        </w:rPr>
        <w:t xml:space="preserve"> the </w:t>
      </w:r>
      <w:r w:rsidRPr="0056473B">
        <w:rPr>
          <w:rStyle w:val="StyleUnderline"/>
          <w:highlight w:val="green"/>
        </w:rPr>
        <w:t>potential to be a</w:t>
      </w:r>
      <w:r w:rsidRPr="008714E3">
        <w:rPr>
          <w:rStyle w:val="StyleUnderline"/>
        </w:rPr>
        <w:t xml:space="preserve"> serious </w:t>
      </w:r>
      <w:r w:rsidRPr="0056473B">
        <w:rPr>
          <w:rStyle w:val="StyleUnderline"/>
          <w:highlight w:val="green"/>
        </w:rPr>
        <w:t>problem</w:t>
      </w:r>
      <w:r w:rsidRPr="008714E3">
        <w:rPr>
          <w:rStyle w:val="StyleUnderline"/>
        </w:rPr>
        <w:t xml:space="preserve"> </w:t>
      </w:r>
      <w:r w:rsidRPr="0056473B">
        <w:rPr>
          <w:rStyle w:val="StyleUnderline"/>
          <w:highlight w:val="green"/>
        </w:rPr>
        <w:t>in the coming decades</w:t>
      </w:r>
      <w:r w:rsidRPr="008714E3">
        <w:rPr>
          <w:rStyle w:val="StyleUnderline"/>
        </w:rPr>
        <w:t xml:space="preserve"> </w:t>
      </w:r>
      <w:r w:rsidRPr="0056473B">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56473B">
        <w:rPr>
          <w:rStyle w:val="StyleUnderline"/>
          <w:highlight w:val="green"/>
        </w:rPr>
        <w:t>steps</w:t>
      </w:r>
      <w:r w:rsidRPr="008714E3">
        <w:rPr>
          <w:rStyle w:val="StyleUnderline"/>
        </w:rPr>
        <w:t xml:space="preserve"> are </w:t>
      </w:r>
      <w:r w:rsidRPr="0056473B">
        <w:rPr>
          <w:rStyle w:val="StyleUnderline"/>
          <w:highlight w:val="green"/>
        </w:rPr>
        <w:t>being taken now</w:t>
      </w:r>
      <w:r w:rsidRPr="008714E3">
        <w:rPr>
          <w:rStyle w:val="StyleUnderline"/>
        </w:rPr>
        <w:t xml:space="preserve"> which can </w:t>
      </w:r>
      <w:r w:rsidRPr="0056473B">
        <w:rPr>
          <w:rStyle w:val="Emphasis"/>
          <w:highlight w:val="green"/>
        </w:rPr>
        <w:t>mitigate</w:t>
      </w:r>
      <w:r w:rsidRPr="0056473B">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56473B">
        <w:rPr>
          <w:rStyle w:val="StyleUnderline"/>
          <w:highlight w:val="green"/>
        </w:rPr>
        <w:t>small</w:t>
      </w:r>
      <w:r w:rsidRPr="008714E3">
        <w:rPr>
          <w:rStyle w:val="StyleUnderline"/>
        </w:rPr>
        <w:t xml:space="preserve"> and better rocket and </w:t>
      </w:r>
      <w:r w:rsidRPr="0056473B">
        <w:rPr>
          <w:rStyle w:val="StyleUnderline"/>
          <w:highlight w:val="green"/>
        </w:rPr>
        <w:t>satellite</w:t>
      </w:r>
      <w:r w:rsidRPr="008714E3">
        <w:rPr>
          <w:rStyle w:val="StyleUnderline"/>
        </w:rPr>
        <w:t xml:space="preserve"> </w:t>
      </w:r>
      <w:r w:rsidRPr="0056473B">
        <w:rPr>
          <w:rStyle w:val="StyleUnderline"/>
          <w:highlight w:val="green"/>
        </w:rPr>
        <w:t>design</w:t>
      </w:r>
      <w:r w:rsidRPr="008714E3">
        <w:rPr>
          <w:rStyle w:val="StyleUnderline"/>
        </w:rPr>
        <w:t xml:space="preserve"> is helping to </w:t>
      </w:r>
      <w:r w:rsidRPr="0056473B">
        <w:rPr>
          <w:rStyle w:val="StyleUnderline"/>
          <w:highlight w:val="green"/>
        </w:rPr>
        <w:t>avoid</w:t>
      </w:r>
      <w:r w:rsidRPr="008714E3">
        <w:rPr>
          <w:rStyle w:val="StyleUnderline"/>
        </w:rPr>
        <w:t xml:space="preserve"> the accidental creation of </w:t>
      </w:r>
      <w:r w:rsidRPr="0056473B">
        <w:rPr>
          <w:rStyle w:val="StyleUnderline"/>
          <w:highlight w:val="green"/>
        </w:rPr>
        <w:t>debris</w:t>
      </w:r>
      <w:r w:rsidRPr="008714E3">
        <w:rPr>
          <w:sz w:val="16"/>
        </w:rPr>
        <w:t xml:space="preserve">. </w:t>
      </w:r>
      <w:r w:rsidRPr="008714E3">
        <w:rPr>
          <w:rStyle w:val="StyleUnderline"/>
        </w:rPr>
        <w:t xml:space="preserve">Studies over the feasibility of </w:t>
      </w:r>
      <w:r w:rsidRPr="0056473B">
        <w:rPr>
          <w:rStyle w:val="StyleUnderline"/>
          <w:highlight w:val="green"/>
        </w:rPr>
        <w:t>pulling large objects from orbit</w:t>
      </w:r>
      <w:r w:rsidRPr="008714E3">
        <w:rPr>
          <w:rStyle w:val="StyleUnderline"/>
        </w:rPr>
        <w:t xml:space="preserve"> have already been done and they </w:t>
      </w:r>
      <w:r w:rsidRPr="0056473B">
        <w:rPr>
          <w:rStyle w:val="StyleUnderline"/>
          <w:highlight w:val="green"/>
        </w:rPr>
        <w:t>show</w:t>
      </w:r>
      <w:r w:rsidRPr="008714E3">
        <w:rPr>
          <w:rStyle w:val="StyleUnderline"/>
        </w:rPr>
        <w:t xml:space="preserve"> a large </w:t>
      </w:r>
      <w:r w:rsidRPr="0056473B">
        <w:rPr>
          <w:rStyle w:val="StyleUnderline"/>
          <w:highlight w:val="green"/>
        </w:rPr>
        <w:t>amount</w:t>
      </w:r>
      <w:r w:rsidRPr="008714E3">
        <w:rPr>
          <w:rStyle w:val="StyleUnderline"/>
        </w:rPr>
        <w:t xml:space="preserve"> of </w:t>
      </w:r>
      <w:r w:rsidRPr="0056473B">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6FDD009F" w14:textId="77777777" w:rsidR="00655C08" w:rsidRPr="00CE4E36" w:rsidRDefault="00655C08" w:rsidP="00655C08"/>
    <w:p w14:paraId="0C6DD850" w14:textId="77777777" w:rsidR="00655C08" w:rsidRDefault="00655C08" w:rsidP="00655C08">
      <w:pPr>
        <w:rPr>
          <w:sz w:val="16"/>
        </w:rPr>
      </w:pPr>
    </w:p>
    <w:p w14:paraId="6D1034F9" w14:textId="77777777" w:rsidR="00655C08" w:rsidRDefault="00655C08" w:rsidP="00655C08">
      <w:pPr>
        <w:pStyle w:val="Heading4"/>
      </w:pPr>
      <w:r>
        <w:t xml:space="preserve">Kessler Syndrome false – less debris and existing guidelines solve </w:t>
      </w:r>
    </w:p>
    <w:p w14:paraId="21CD3257" w14:textId="77777777" w:rsidR="00655C08" w:rsidRDefault="00655C08" w:rsidP="00655C08">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12"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14:paraId="5810ED13" w14:textId="33B0FE8B" w:rsidR="00655C08" w:rsidRDefault="00655C08" w:rsidP="00655C08">
      <w:pPr>
        <w:rPr>
          <w:sz w:val="16"/>
        </w:rPr>
      </w:pPr>
      <w:r w:rsidRPr="00490E90">
        <w:rPr>
          <w:sz w:val="16"/>
        </w:rPr>
        <w:t xml:space="preserve">There is now widespread awareness of the space debris problem amongst policymakers, scientists, </w:t>
      </w:r>
      <w:proofErr w:type="gramStart"/>
      <w:r w:rsidRPr="00490E90">
        <w:rPr>
          <w:sz w:val="16"/>
        </w:rPr>
        <w:t>engineers</w:t>
      </w:r>
      <w:proofErr w:type="gramEnd"/>
      <w:r w:rsidRPr="00490E90">
        <w:rPr>
          <w:sz w:val="16"/>
        </w:rPr>
        <w:t xml:space="preserve">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490E90">
        <w:rPr>
          <w:rStyle w:val="StyleUnderline"/>
        </w:rPr>
        <w:t>In spite of</w:t>
      </w:r>
      <w:proofErr w:type="gramEnd"/>
      <w:r w:rsidRPr="00490E90">
        <w:rPr>
          <w:rStyle w:val="StyleUnderline"/>
        </w:rPr>
        <w:t xml:space="preserve">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56473B">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56473B">
        <w:rPr>
          <w:rStyle w:val="StyleUnderline"/>
          <w:highlight w:val="green"/>
        </w:rPr>
        <w:t>is not</w:t>
      </w:r>
      <w:r w:rsidRPr="00490E90">
        <w:rPr>
          <w:rStyle w:val="StyleUnderline"/>
        </w:rPr>
        <w:t xml:space="preserve"> likely to be on the scale of these predictions or the events depicted in </w:t>
      </w:r>
      <w:r w:rsidRPr="0056473B">
        <w:rPr>
          <w:rStyle w:val="Emphasis"/>
          <w:highlight w:val="green"/>
        </w:rPr>
        <w:t>the film Gravity</w:t>
      </w:r>
      <w:r w:rsidRPr="00490E90">
        <w:rPr>
          <w:rStyle w:val="StyleUnderline"/>
        </w:rPr>
        <w:t>.</w:t>
      </w:r>
      <w:r w:rsidRPr="00490E90">
        <w:rPr>
          <w:sz w:val="16"/>
        </w:rPr>
        <w:t xml:space="preserve"> Indeed, </w:t>
      </w:r>
      <w:r w:rsidRPr="00490E90">
        <w:rPr>
          <w:rStyle w:val="StyleUnderline"/>
        </w:rPr>
        <w:t>results presented by the Inter-Agency Space Debris Coordination Committee (</w:t>
      </w:r>
      <w:r w:rsidRPr="0056473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56473B">
        <w:rPr>
          <w:rStyle w:val="StyleUnderline"/>
          <w:highlight w:val="green"/>
        </w:rPr>
        <w:t>show an expected increase</w:t>
      </w:r>
      <w:r w:rsidRPr="00490E90">
        <w:rPr>
          <w:rStyle w:val="StyleUnderline"/>
        </w:rPr>
        <w:t xml:space="preserve"> in the debris population </w:t>
      </w:r>
      <w:r w:rsidRPr="0056473B">
        <w:rPr>
          <w:rStyle w:val="StyleUnderline"/>
          <w:highlight w:val="green"/>
        </w:rPr>
        <w:t>of</w:t>
      </w:r>
      <w:r w:rsidRPr="00490E90">
        <w:rPr>
          <w:rStyle w:val="StyleUnderline"/>
        </w:rPr>
        <w:t xml:space="preserve"> only </w:t>
      </w:r>
      <w:r w:rsidRPr="0056473B">
        <w:rPr>
          <w:rStyle w:val="StyleUnderline"/>
          <w:highlight w:val="green"/>
        </w:rPr>
        <w:t xml:space="preserve">30% after </w:t>
      </w:r>
      <w:r w:rsidRPr="0056473B">
        <w:rPr>
          <w:rStyle w:val="Emphasis"/>
          <w:highlight w:val="green"/>
        </w:rPr>
        <w:t>200 years</w:t>
      </w:r>
      <w:r w:rsidRPr="0056473B">
        <w:rPr>
          <w:rStyle w:val="StyleUnderline"/>
          <w:highlight w:val="green"/>
        </w:rPr>
        <w:t xml:space="preserve"> with continued launch activity. </w:t>
      </w:r>
      <w:r w:rsidRPr="0056473B">
        <w:rPr>
          <w:rStyle w:val="Emphasis"/>
          <w:highlight w:val="green"/>
        </w:rPr>
        <w:t>Collisions</w:t>
      </w:r>
      <w:r w:rsidRPr="00490E90">
        <w:rPr>
          <w:rStyle w:val="StyleUnderline"/>
        </w:rPr>
        <w:t xml:space="preserve"> are still predicted to occur, but this is </w:t>
      </w:r>
      <w:r w:rsidRPr="0056473B">
        <w:rPr>
          <w:rStyle w:val="StyleUnderline"/>
          <w:highlight w:val="green"/>
        </w:rPr>
        <w:t>far from</w:t>
      </w:r>
      <w:r w:rsidRPr="00490E90">
        <w:rPr>
          <w:rStyle w:val="StyleUnderline"/>
        </w:rPr>
        <w:t xml:space="preserve"> the </w:t>
      </w:r>
      <w:r w:rsidRPr="0056473B">
        <w:rPr>
          <w:rStyle w:val="Emphasis"/>
          <w:highlight w:val="green"/>
        </w:rPr>
        <w:t>catastrophic scenario</w:t>
      </w:r>
      <w:r w:rsidRPr="00490E90">
        <w:rPr>
          <w:rStyle w:val="StyleUnderline"/>
        </w:rPr>
        <w:t xml:space="preserve"> feared by some.</w:t>
      </w:r>
      <w:r w:rsidRPr="00490E90">
        <w:rPr>
          <w:sz w:val="16"/>
        </w:rPr>
        <w:t xml:space="preserve"> </w:t>
      </w:r>
      <w:r w:rsidRPr="0056473B">
        <w:rPr>
          <w:rStyle w:val="StyleUnderline"/>
          <w:highlight w:val="green"/>
        </w:rPr>
        <w:t>Constraining</w:t>
      </w:r>
      <w:r w:rsidRPr="0056473B">
        <w:rPr>
          <w:sz w:val="16"/>
          <w:highlight w:val="green"/>
        </w:rPr>
        <w:t xml:space="preserve"> </w:t>
      </w:r>
      <w:r w:rsidRPr="0056473B">
        <w:rPr>
          <w:rStyle w:val="StyleUnderline"/>
          <w:highlight w:val="green"/>
        </w:rPr>
        <w:t>the</w:t>
      </w:r>
      <w:r w:rsidRPr="00490E90">
        <w:rPr>
          <w:sz w:val="16"/>
        </w:rPr>
        <w:t xml:space="preserve"> population </w:t>
      </w:r>
      <w:r w:rsidRPr="0056473B">
        <w:rPr>
          <w:rStyle w:val="StyleUnderline"/>
          <w:highlight w:val="green"/>
        </w:rPr>
        <w:t>increase</w:t>
      </w:r>
      <w:r w:rsidRPr="00490E90">
        <w:rPr>
          <w:sz w:val="16"/>
        </w:rPr>
        <w:t xml:space="preserve"> to a modest level </w:t>
      </w:r>
      <w:r w:rsidRPr="0056473B">
        <w:rPr>
          <w:rStyle w:val="StyleUnderline"/>
          <w:highlight w:val="green"/>
        </w:rPr>
        <w:t>can be achieved</w:t>
      </w:r>
      <w:r w:rsidRPr="00490E90">
        <w:rPr>
          <w:sz w:val="16"/>
        </w:rPr>
        <w:t xml:space="preserve">, the IADC suggested, </w:t>
      </w:r>
      <w:r w:rsidRPr="0056473B">
        <w:rPr>
          <w:rStyle w:val="StyleUnderline"/>
          <w:highlight w:val="green"/>
        </w:rPr>
        <w:t>through</w:t>
      </w:r>
      <w:r w:rsidRPr="00490E90">
        <w:rPr>
          <w:sz w:val="16"/>
        </w:rPr>
        <w:t xml:space="preserve"> widespread and good compliance with </w:t>
      </w:r>
      <w:r w:rsidRPr="0056473B">
        <w:rPr>
          <w:rStyle w:val="Emphasis"/>
          <w:highlight w:val="green"/>
        </w:rPr>
        <w:t>existing</w:t>
      </w:r>
      <w:r w:rsidRPr="00490E90">
        <w:rPr>
          <w:rStyle w:val="StyleUnderline"/>
        </w:rPr>
        <w:t xml:space="preserve"> space debris </w:t>
      </w:r>
      <w:r w:rsidRPr="0056473B">
        <w:rPr>
          <w:rStyle w:val="Emphasis"/>
          <w:highlight w:val="green"/>
        </w:rPr>
        <w:t>mitigation guidelines</w:t>
      </w:r>
      <w:r w:rsidRPr="00490E90">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90E90">
        <w:rPr>
          <w:sz w:val="16"/>
        </w:rPr>
        <w:t>in spite of</w:t>
      </w:r>
      <w:proofErr w:type="gramEnd"/>
      <w:r w:rsidRPr="00490E90">
        <w:rPr>
          <w:sz w:val="16"/>
        </w:rPr>
        <w:t xml:space="preserve"> these robust efforts merits the investigation of additional measures to address the debris threat, according to the IADC.</w:t>
      </w:r>
    </w:p>
    <w:p w14:paraId="7EBB9E6E" w14:textId="77777777" w:rsidR="00655C08" w:rsidRPr="005E7C69" w:rsidRDefault="00655C08" w:rsidP="00655C08">
      <w:pPr>
        <w:pStyle w:val="Heading4"/>
      </w:pPr>
      <w:r w:rsidRPr="005E7C69">
        <w:lastRenderedPageBreak/>
        <w:t>No Kessler syndrome impact---</w:t>
      </w:r>
      <w:r w:rsidRPr="005E7C69">
        <w:rPr>
          <w:u w:val="single"/>
        </w:rPr>
        <w:t>rules</w:t>
      </w:r>
      <w:r w:rsidRPr="005E7C69">
        <w:t xml:space="preserve">, </w:t>
      </w:r>
      <w:r w:rsidRPr="005E7C69">
        <w:rPr>
          <w:u w:val="single"/>
        </w:rPr>
        <w:t>monitoring systems</w:t>
      </w:r>
      <w:r w:rsidRPr="005E7C69">
        <w:t xml:space="preserve">, and </w:t>
      </w:r>
      <w:r w:rsidRPr="005E7C69">
        <w:rPr>
          <w:u w:val="single"/>
        </w:rPr>
        <w:t>moving satellites</w:t>
      </w:r>
      <w:r w:rsidRPr="005E7C69">
        <w:t xml:space="preserve"> solve</w:t>
      </w:r>
    </w:p>
    <w:p w14:paraId="7EB9F02C" w14:textId="77777777" w:rsidR="00655C08" w:rsidRPr="005E7C69" w:rsidRDefault="00655C08" w:rsidP="00655C08">
      <w:r w:rsidRPr="005E7C69">
        <w:rPr>
          <w:rStyle w:val="Style13ptBold"/>
        </w:rPr>
        <w:t>Mosher 9/3</w:t>
      </w:r>
      <w:r w:rsidRPr="005E7C69">
        <w:t xml:space="preserve">—journalist with more than a decade of experience reporting and writing stories about space, science, and technology, citing Jesse </w:t>
      </w:r>
      <w:proofErr w:type="spellStart"/>
      <w:r w:rsidRPr="005E7C69">
        <w:t>Gossner</w:t>
      </w:r>
      <w:proofErr w:type="spellEnd"/>
      <w:r w:rsidRPr="005E7C69">
        <w:t xml:space="preserve">, an orbital-mechanics engineer who teaches at the US Air Force's Advanced Space Operations School [Dave, 9/3/2019, “Satellite collisions may trigger a space-junk disaster that could end human access to orbit. Here's how.”, Business Insider, </w:t>
      </w:r>
      <w:hyperlink r:id="rId13" w:history="1">
        <w:r w:rsidRPr="005E7C69">
          <w:rPr>
            <w:rStyle w:val="Hyperlink"/>
          </w:rPr>
          <w:t>https://www.businessinsider.com/space-junk-kessler-syndrome-chain-reaction-prevention-2018-3</w:t>
        </w:r>
      </w:hyperlink>
      <w:r w:rsidRPr="005E7C69">
        <w:t xml:space="preserve">] </w:t>
      </w:r>
      <w:proofErr w:type="spellStart"/>
      <w:r w:rsidRPr="005E7C69">
        <w:t>AMarb</w:t>
      </w:r>
      <w:proofErr w:type="spellEnd"/>
    </w:p>
    <w:p w14:paraId="3E3FCC88" w14:textId="647F7D00" w:rsidR="00655C08" w:rsidRDefault="00655C08" w:rsidP="00655C08">
      <w:pPr>
        <w:rPr>
          <w:sz w:val="16"/>
        </w:rPr>
      </w:pPr>
      <w:r w:rsidRPr="005E7C69">
        <w:rPr>
          <w:sz w:val="16"/>
        </w:rPr>
        <w:t xml:space="preserve">The </w:t>
      </w:r>
      <w:r w:rsidRPr="005E7C69">
        <w:rPr>
          <w:rStyle w:val="StyleUnderline"/>
          <w:highlight w:val="yellow"/>
        </w:rPr>
        <w:t>Kessler syndrome</w:t>
      </w:r>
      <w:r w:rsidRPr="005E7C69">
        <w:rPr>
          <w:sz w:val="16"/>
        </w:rPr>
        <w:t xml:space="preserve"> plays center-stage in the movie "Gravity," in which an accidental space collision endangers a crew aboard a large space station. But </w:t>
      </w:r>
      <w:proofErr w:type="spellStart"/>
      <w:r w:rsidRPr="005E7C69">
        <w:rPr>
          <w:sz w:val="16"/>
        </w:rPr>
        <w:t>Gossner</w:t>
      </w:r>
      <w:proofErr w:type="spellEnd"/>
      <w:r w:rsidRPr="005E7C69">
        <w:rPr>
          <w:sz w:val="16"/>
        </w:rPr>
        <w:t xml:space="preserve"> said </w:t>
      </w:r>
      <w:r w:rsidRPr="005E7C69">
        <w:rPr>
          <w:rStyle w:val="StyleUnderline"/>
        </w:rPr>
        <w:t xml:space="preserve">that type of a </w:t>
      </w:r>
      <w:r w:rsidRPr="005E7C69">
        <w:rPr>
          <w:rStyle w:val="Emphasis"/>
        </w:rPr>
        <w:t xml:space="preserve">runaway space-junk catastrophe </w:t>
      </w:r>
      <w:r w:rsidRPr="005E7C69">
        <w:rPr>
          <w:rStyle w:val="Emphasis"/>
          <w:highlight w:val="yellow"/>
        </w:rPr>
        <w:t>is unlikely</w:t>
      </w:r>
      <w:r w:rsidRPr="005E7C69">
        <w:rPr>
          <w:rStyle w:val="StyleUnderline"/>
        </w:rPr>
        <w:t>.</w:t>
      </w:r>
      <w:r w:rsidRPr="005E7C69">
        <w:rPr>
          <w:sz w:val="16"/>
        </w:rPr>
        <w:t xml:space="preserve"> "Right </w:t>
      </w:r>
      <w:proofErr w:type="gramStart"/>
      <w:r w:rsidRPr="005E7C69">
        <w:rPr>
          <w:sz w:val="16"/>
        </w:rPr>
        <w:t>now</w:t>
      </w:r>
      <w:proofErr w:type="gramEnd"/>
      <w:r w:rsidRPr="005E7C69">
        <w:rPr>
          <w:sz w:val="16"/>
        </w:rPr>
        <w:t xml:space="preserve"> </w:t>
      </w:r>
      <w:r w:rsidRPr="005E7C69">
        <w:rPr>
          <w:rStyle w:val="Emphasis"/>
        </w:rPr>
        <w:t>I don't think we're close to that</w:t>
      </w:r>
      <w:r w:rsidRPr="005E7C69">
        <w:rPr>
          <w:sz w:val="16"/>
        </w:rPr>
        <w:t xml:space="preserve">," he said. "I'm not saying we couldn't get there, and I'm not saying we don't need to be smart and manage the problem. But </w:t>
      </w:r>
      <w:r w:rsidRPr="005E7C69">
        <w:rPr>
          <w:rStyle w:val="StyleUnderline"/>
        </w:rPr>
        <w:t xml:space="preserve">I don't see it </w:t>
      </w:r>
      <w:r w:rsidRPr="005E7C69">
        <w:rPr>
          <w:rStyle w:val="Emphasis"/>
        </w:rPr>
        <w:t>ever</w:t>
      </w:r>
      <w:r w:rsidRPr="005E7C69">
        <w:rPr>
          <w:rStyle w:val="StyleUnderline"/>
        </w:rPr>
        <w:t xml:space="preserve"> becoming, anytime soon, an </w:t>
      </w:r>
      <w:r w:rsidRPr="005E7C69">
        <w:rPr>
          <w:rStyle w:val="Emphasis"/>
        </w:rPr>
        <w:t>unmanageable</w:t>
      </w:r>
      <w:r w:rsidRPr="005E7C69">
        <w:rPr>
          <w:rStyle w:val="StyleUnderline"/>
        </w:rPr>
        <w:t xml:space="preserve"> problem."</w:t>
      </w:r>
      <w:r w:rsidRPr="005E7C69">
        <w:rPr>
          <w:sz w:val="16"/>
        </w:rPr>
        <w:t xml:space="preserve"> There is no current system to remove old satellites or sweep up bits of debris </w:t>
      </w:r>
      <w:proofErr w:type="gramStart"/>
      <w:r w:rsidRPr="005E7C69">
        <w:rPr>
          <w:sz w:val="16"/>
        </w:rPr>
        <w:t>in order to</w:t>
      </w:r>
      <w:proofErr w:type="gramEnd"/>
      <w:r w:rsidRPr="005E7C69">
        <w:rPr>
          <w:sz w:val="16"/>
        </w:rPr>
        <w:t xml:space="preserve"> prevent a Kessler event. Instead, </w:t>
      </w:r>
      <w:r w:rsidRPr="005E7C69">
        <w:rPr>
          <w:rStyle w:val="StyleUnderline"/>
        </w:rPr>
        <w:t xml:space="preserve">space </w:t>
      </w:r>
      <w:r w:rsidRPr="005E7C69">
        <w:rPr>
          <w:rStyle w:val="StyleUnderline"/>
          <w:highlight w:val="yellow"/>
        </w:rPr>
        <w:t xml:space="preserve">debris is </w:t>
      </w:r>
      <w:r w:rsidRPr="005E7C69">
        <w:rPr>
          <w:rStyle w:val="Emphasis"/>
          <w:highlight w:val="yellow"/>
        </w:rPr>
        <w:t>monitored from Earth</w:t>
      </w:r>
      <w:r w:rsidRPr="005E7C69">
        <w:rPr>
          <w:rStyle w:val="StyleUnderline"/>
          <w:highlight w:val="yellow"/>
        </w:rPr>
        <w:t xml:space="preserve">, and </w:t>
      </w:r>
      <w:r w:rsidRPr="005E7C69">
        <w:rPr>
          <w:rStyle w:val="Emphasis"/>
          <w:highlight w:val="yellow"/>
        </w:rPr>
        <w:t>new rules</w:t>
      </w:r>
      <w:r w:rsidRPr="005E7C69">
        <w:rPr>
          <w:rStyle w:val="StyleUnderline"/>
          <w:highlight w:val="yellow"/>
        </w:rPr>
        <w:t xml:space="preserve"> require satellites</w:t>
      </w:r>
      <w:r w:rsidRPr="005E7C69">
        <w:rPr>
          <w:rStyle w:val="StyleUnderline"/>
        </w:rPr>
        <w:t xml:space="preserve"> in low-Earth orbit </w:t>
      </w:r>
      <w:r w:rsidRPr="005E7C69">
        <w:rPr>
          <w:rStyle w:val="StyleUnderline"/>
          <w:highlight w:val="yellow"/>
        </w:rPr>
        <w:t xml:space="preserve">be </w:t>
      </w:r>
      <w:r w:rsidRPr="005E7C69">
        <w:rPr>
          <w:rStyle w:val="Emphasis"/>
          <w:highlight w:val="yellow"/>
        </w:rPr>
        <w:t>deorbited after 25 years</w:t>
      </w:r>
      <w:r w:rsidRPr="005E7C69">
        <w:rPr>
          <w:rStyle w:val="StyleUnderline"/>
          <w:highlight w:val="yellow"/>
        </w:rPr>
        <w:t xml:space="preserve"> so they don't</w:t>
      </w:r>
      <w:r w:rsidRPr="005E7C69">
        <w:rPr>
          <w:rStyle w:val="StyleUnderline"/>
        </w:rPr>
        <w:t xml:space="preserve"> wind up </w:t>
      </w:r>
      <w:r w:rsidRPr="005E7C69">
        <w:rPr>
          <w:rStyle w:val="StyleUnderline"/>
          <w:highlight w:val="yellow"/>
        </w:rPr>
        <w:t>add</w:t>
      </w:r>
      <w:r w:rsidRPr="005E7C69">
        <w:rPr>
          <w:rStyle w:val="StyleUnderline"/>
        </w:rPr>
        <w:t xml:space="preserve">ing more space </w:t>
      </w:r>
      <w:r w:rsidRPr="005E7C69">
        <w:rPr>
          <w:rStyle w:val="StyleUnderline"/>
          <w:highlight w:val="yellow"/>
        </w:rPr>
        <w:t>junk.</w:t>
      </w:r>
      <w:r w:rsidRPr="005E7C69">
        <w:rPr>
          <w:sz w:val="16"/>
        </w:rPr>
        <w:t xml:space="preserve"> "Our current plan is to manage the problem and not let it get that far," </w:t>
      </w:r>
      <w:proofErr w:type="spellStart"/>
      <w:r w:rsidRPr="005E7C69">
        <w:rPr>
          <w:sz w:val="16"/>
        </w:rPr>
        <w:t>Gossner</w:t>
      </w:r>
      <w:proofErr w:type="spellEnd"/>
      <w:r w:rsidRPr="005E7C69">
        <w:rPr>
          <w:sz w:val="16"/>
        </w:rPr>
        <w:t xml:space="preserve"> said. "</w:t>
      </w:r>
      <w:r w:rsidRPr="005E7C69">
        <w:rPr>
          <w:rStyle w:val="StyleUnderline"/>
          <w:highlight w:val="yellow"/>
        </w:rPr>
        <w:t>I don't think</w:t>
      </w:r>
      <w:r w:rsidRPr="005E7C69">
        <w:rPr>
          <w:rStyle w:val="StyleUnderline"/>
        </w:rPr>
        <w:t xml:space="preserve"> that </w:t>
      </w:r>
      <w:r w:rsidRPr="005E7C69">
        <w:rPr>
          <w:rStyle w:val="StyleUnderline"/>
          <w:highlight w:val="yellow"/>
        </w:rPr>
        <w:t>we</w:t>
      </w:r>
      <w:r w:rsidRPr="005E7C69">
        <w:rPr>
          <w:rStyle w:val="StyleUnderline"/>
        </w:rPr>
        <w:t xml:space="preserve">'re </w:t>
      </w:r>
      <w:r w:rsidRPr="005E7C69">
        <w:rPr>
          <w:rStyle w:val="StyleUnderline"/>
          <w:highlight w:val="yellow"/>
        </w:rPr>
        <w:t xml:space="preserve">even </w:t>
      </w:r>
      <w:r w:rsidRPr="005E7C69">
        <w:rPr>
          <w:rStyle w:val="StyleUnderline"/>
        </w:rPr>
        <w:t xml:space="preserve">close to </w:t>
      </w:r>
      <w:r w:rsidRPr="005E7C69">
        <w:rPr>
          <w:rStyle w:val="StyleUnderline"/>
          <w:highlight w:val="yellow"/>
        </w:rPr>
        <w:t>need</w:t>
      </w:r>
      <w:r w:rsidRPr="005E7C69">
        <w:rPr>
          <w:rStyle w:val="StyleUnderline"/>
        </w:rPr>
        <w:t>ing</w:t>
      </w:r>
      <w:r w:rsidRPr="005E7C69">
        <w:rPr>
          <w:rStyle w:val="StyleUnderline"/>
          <w:highlight w:val="yellow"/>
        </w:rPr>
        <w:t xml:space="preserve"> to </w:t>
      </w:r>
      <w:r w:rsidRPr="005E7C69">
        <w:rPr>
          <w:rStyle w:val="Emphasis"/>
          <w:highlight w:val="yellow"/>
        </w:rPr>
        <w:t>actively remove</w:t>
      </w:r>
      <w:r w:rsidRPr="005E7C69">
        <w:rPr>
          <w:rStyle w:val="StyleUnderline"/>
          <w:highlight w:val="yellow"/>
        </w:rPr>
        <w:t xml:space="preserve"> stuff.</w:t>
      </w:r>
      <w:r w:rsidRPr="005E7C69">
        <w:rPr>
          <w:sz w:val="16"/>
        </w:rPr>
        <w:t xml:space="preserve"> There's lots of research being done on that, and maybe </w:t>
      </w:r>
      <w:proofErr w:type="spellStart"/>
      <w:r w:rsidRPr="005E7C69">
        <w:rPr>
          <w:sz w:val="16"/>
        </w:rPr>
        <w:t>some day</w:t>
      </w:r>
      <w:proofErr w:type="spellEnd"/>
      <w:r w:rsidRPr="005E7C69">
        <w:rPr>
          <w:sz w:val="16"/>
        </w:rPr>
        <w:t xml:space="preserve"> that will happen, but I think that — </w:t>
      </w:r>
      <w:r w:rsidRPr="005E7C69">
        <w:rPr>
          <w:rStyle w:val="StyleUnderline"/>
        </w:rPr>
        <w:t>at this point</w:t>
      </w:r>
      <w:r w:rsidRPr="005E7C69">
        <w:rPr>
          <w:sz w:val="16"/>
        </w:rPr>
        <w:t xml:space="preserve">, and in my humble opinion — </w:t>
      </w:r>
      <w:r w:rsidRPr="005E7C69">
        <w:rPr>
          <w:rStyle w:val="StyleUnderline"/>
        </w:rPr>
        <w:t>an unnecessary expense.</w:t>
      </w:r>
      <w:r w:rsidRPr="005E7C69">
        <w:rPr>
          <w:sz w:val="16"/>
        </w:rPr>
        <w:t xml:space="preserve">" A </w:t>
      </w:r>
      <w:r w:rsidRPr="005E7C69">
        <w:rPr>
          <w:rStyle w:val="StyleUnderline"/>
        </w:rPr>
        <w:t>major part</w:t>
      </w:r>
      <w:r w:rsidRPr="005E7C69">
        <w:rPr>
          <w:sz w:val="16"/>
        </w:rPr>
        <w:t xml:space="preserve"> of the effort </w:t>
      </w:r>
      <w:r w:rsidRPr="005E7C69">
        <w:rPr>
          <w:rStyle w:val="StyleUnderline"/>
        </w:rPr>
        <w:t xml:space="preserve">to prevent a Kessler event is </w:t>
      </w:r>
      <w:r w:rsidRPr="005E7C69">
        <w:rPr>
          <w:rStyle w:val="StyleUnderline"/>
          <w:highlight w:val="yellow"/>
        </w:rPr>
        <w:t>the</w:t>
      </w:r>
      <w:r w:rsidRPr="005E7C69">
        <w:rPr>
          <w:rStyle w:val="StyleUnderline"/>
        </w:rPr>
        <w:t xml:space="preserve"> Space Surveillance Network </w:t>
      </w:r>
      <w:r w:rsidRPr="005E7C69">
        <w:rPr>
          <w:rStyle w:val="StyleUnderline"/>
          <w:highlight w:val="yellow"/>
        </w:rPr>
        <w:t>(</w:t>
      </w:r>
      <w:r w:rsidRPr="005E7C69">
        <w:rPr>
          <w:rStyle w:val="Emphasis"/>
          <w:highlight w:val="yellow"/>
        </w:rPr>
        <w:t>SSN</w:t>
      </w:r>
      <w:r w:rsidRPr="005E7C69">
        <w:rPr>
          <w:rStyle w:val="StyleUnderline"/>
          <w:highlight w:val="yellow"/>
        </w:rPr>
        <w:t>).</w:t>
      </w:r>
      <w:r w:rsidRPr="005E7C69">
        <w:rPr>
          <w:sz w:val="16"/>
        </w:rPr>
        <w:t xml:space="preserve"> The project, </w:t>
      </w:r>
      <w:r w:rsidRPr="005E7C69">
        <w:rPr>
          <w:rStyle w:val="StyleUnderline"/>
        </w:rPr>
        <w:t xml:space="preserve">led by the US military, </w:t>
      </w:r>
      <w:r w:rsidRPr="005E7C69">
        <w:rPr>
          <w:rStyle w:val="StyleUnderline"/>
          <w:highlight w:val="yellow"/>
        </w:rPr>
        <w:t xml:space="preserve">uses </w:t>
      </w:r>
      <w:r w:rsidRPr="005E7C69">
        <w:rPr>
          <w:rStyle w:val="Emphasis"/>
          <w:highlight w:val="yellow"/>
        </w:rPr>
        <w:t>30</w:t>
      </w:r>
      <w:r w:rsidRPr="005E7C69">
        <w:rPr>
          <w:rStyle w:val="Emphasis"/>
        </w:rPr>
        <w:t xml:space="preserve"> different </w:t>
      </w:r>
      <w:r w:rsidRPr="005E7C69">
        <w:rPr>
          <w:rStyle w:val="Emphasis"/>
          <w:highlight w:val="yellow"/>
        </w:rPr>
        <w:t>systems</w:t>
      </w:r>
      <w:r w:rsidRPr="005E7C69">
        <w:rPr>
          <w:rStyle w:val="StyleUnderline"/>
          <w:highlight w:val="yellow"/>
        </w:rPr>
        <w:t xml:space="preserve"> around the world to </w:t>
      </w:r>
      <w:r w:rsidRPr="005E7C69">
        <w:rPr>
          <w:rStyle w:val="Emphasis"/>
          <w:highlight w:val="yellow"/>
        </w:rPr>
        <w:t>identify</w:t>
      </w:r>
      <w:r w:rsidRPr="005E7C69">
        <w:rPr>
          <w:rStyle w:val="StyleUnderline"/>
          <w:highlight w:val="yellow"/>
        </w:rPr>
        <w:t xml:space="preserve">, </w:t>
      </w:r>
      <w:r w:rsidRPr="005E7C69">
        <w:rPr>
          <w:rStyle w:val="Emphasis"/>
          <w:highlight w:val="yellow"/>
        </w:rPr>
        <w:t>track</w:t>
      </w:r>
      <w:r w:rsidRPr="005E7C69">
        <w:rPr>
          <w:rStyle w:val="StyleUnderline"/>
          <w:highlight w:val="yellow"/>
        </w:rPr>
        <w:t xml:space="preserve">, and </w:t>
      </w:r>
      <w:r w:rsidRPr="005E7C69">
        <w:rPr>
          <w:rStyle w:val="Emphasis"/>
          <w:highlight w:val="yellow"/>
        </w:rPr>
        <w:t>share information</w:t>
      </w:r>
      <w:r w:rsidRPr="005E7C69">
        <w:rPr>
          <w:rStyle w:val="StyleUnderline"/>
          <w:highlight w:val="yellow"/>
        </w:rPr>
        <w:t xml:space="preserve"> about objects</w:t>
      </w:r>
      <w:r w:rsidRPr="005E7C69">
        <w:rPr>
          <w:rStyle w:val="StyleUnderline"/>
        </w:rPr>
        <w:t xml:space="preserve"> in space. Many objects are </w:t>
      </w:r>
      <w:r w:rsidRPr="005E7C69">
        <w:rPr>
          <w:rStyle w:val="Emphasis"/>
          <w:highlight w:val="yellow"/>
        </w:rPr>
        <w:t>tracked day and night</w:t>
      </w:r>
      <w:r w:rsidRPr="005E7C69">
        <w:rPr>
          <w:rStyle w:val="StyleUnderline"/>
          <w:highlight w:val="yellow"/>
        </w:rPr>
        <w:t xml:space="preserve"> via</w:t>
      </w:r>
      <w:r w:rsidRPr="005E7C69">
        <w:rPr>
          <w:rStyle w:val="StyleUnderline"/>
        </w:rPr>
        <w:t xml:space="preserve"> a </w:t>
      </w:r>
      <w:r w:rsidRPr="005E7C69">
        <w:rPr>
          <w:rStyle w:val="Emphasis"/>
          <w:highlight w:val="yellow"/>
        </w:rPr>
        <w:t>network of</w:t>
      </w:r>
      <w:r w:rsidRPr="005E7C69">
        <w:rPr>
          <w:rStyle w:val="Emphasis"/>
        </w:rPr>
        <w:t xml:space="preserve"> radar </w:t>
      </w:r>
      <w:r w:rsidRPr="005E7C69">
        <w:rPr>
          <w:rStyle w:val="Emphasis"/>
          <w:highlight w:val="yellow"/>
        </w:rPr>
        <w:t>observatories</w:t>
      </w:r>
      <w:r w:rsidRPr="005E7C69">
        <w:rPr>
          <w:sz w:val="16"/>
        </w:rPr>
        <w:t xml:space="preserve"> around the globe. </w:t>
      </w:r>
      <w:r w:rsidRPr="005E7C69">
        <w:rPr>
          <w:rStyle w:val="Emphasis"/>
        </w:rPr>
        <w:t xml:space="preserve">Optical </w:t>
      </w:r>
      <w:r w:rsidRPr="005E7C69">
        <w:rPr>
          <w:rStyle w:val="Emphasis"/>
          <w:highlight w:val="yellow"/>
        </w:rPr>
        <w:t>telescopes</w:t>
      </w:r>
      <w:r w:rsidRPr="005E7C69">
        <w:rPr>
          <w:rStyle w:val="StyleUnderline"/>
        </w:rPr>
        <w:t xml:space="preserve"> on the ground</w:t>
      </w:r>
      <w:r w:rsidRPr="005E7C69">
        <w:rPr>
          <w:sz w:val="16"/>
        </w:rPr>
        <w:t xml:space="preserve"> also </w:t>
      </w:r>
      <w:r w:rsidRPr="005E7C69">
        <w:rPr>
          <w:rStyle w:val="StyleUnderline"/>
        </w:rPr>
        <w:t>keep an eye out</w:t>
      </w:r>
      <w:r w:rsidRPr="005E7C69">
        <w:rPr>
          <w:sz w:val="16"/>
        </w:rPr>
        <w:t xml:space="preserve">, but they aren't always run by the government. "The commercial sector is actually putting up lots and lots of telescopes," </w:t>
      </w:r>
      <w:proofErr w:type="spellStart"/>
      <w:r w:rsidRPr="005E7C69">
        <w:rPr>
          <w:sz w:val="16"/>
        </w:rPr>
        <w:t>Gossner</w:t>
      </w:r>
      <w:proofErr w:type="spellEnd"/>
      <w:r w:rsidRPr="005E7C69">
        <w:rPr>
          <w:sz w:val="16"/>
        </w:rPr>
        <w:t xml:space="preserve"> said. The government pays for their debris-tracking services. </w:t>
      </w:r>
      <w:proofErr w:type="spellStart"/>
      <w:r w:rsidRPr="005E7C69">
        <w:rPr>
          <w:sz w:val="16"/>
        </w:rPr>
        <w:t>Gossner</w:t>
      </w:r>
      <w:proofErr w:type="spellEnd"/>
      <w:r w:rsidRPr="005E7C69">
        <w:rPr>
          <w:sz w:val="16"/>
        </w:rPr>
        <w:t xml:space="preserve"> said one major debris-tracking company is called </w:t>
      </w:r>
      <w:proofErr w:type="spellStart"/>
      <w:r w:rsidRPr="005E7C69">
        <w:rPr>
          <w:rStyle w:val="StyleUnderline"/>
        </w:rPr>
        <w:t>Exoanalytic</w:t>
      </w:r>
      <w:proofErr w:type="spellEnd"/>
      <w:r w:rsidRPr="005E7C69">
        <w:rPr>
          <w:sz w:val="16"/>
        </w:rPr>
        <w:t xml:space="preserve">. It </w:t>
      </w:r>
      <w:r w:rsidRPr="005E7C69">
        <w:rPr>
          <w:rStyle w:val="StyleUnderline"/>
        </w:rPr>
        <w:t>uses</w:t>
      </w:r>
      <w:r w:rsidRPr="005E7C69">
        <w:rPr>
          <w:sz w:val="16"/>
        </w:rPr>
        <w:t xml:space="preserve"> about </w:t>
      </w:r>
      <w:r w:rsidRPr="005E7C69">
        <w:rPr>
          <w:rStyle w:val="StyleUnderline"/>
        </w:rPr>
        <w:t xml:space="preserve">150 small telescopes set up around the globe to </w:t>
      </w:r>
      <w:r w:rsidRPr="005E7C69">
        <w:rPr>
          <w:rStyle w:val="Emphasis"/>
          <w:highlight w:val="yellow"/>
        </w:rPr>
        <w:t>detect</w:t>
      </w:r>
      <w:r w:rsidRPr="005E7C69">
        <w:rPr>
          <w:rStyle w:val="StyleUnderline"/>
          <w:highlight w:val="yellow"/>
        </w:rPr>
        <w:t xml:space="preserve">, </w:t>
      </w:r>
      <w:r w:rsidRPr="005E7C69">
        <w:rPr>
          <w:rStyle w:val="Emphasis"/>
          <w:highlight w:val="yellow"/>
        </w:rPr>
        <w:t>track</w:t>
      </w:r>
    </w:p>
    <w:p w14:paraId="0A541B77" w14:textId="57927EFA" w:rsidR="00B203B9" w:rsidRPr="00B203B9" w:rsidRDefault="00B203B9" w:rsidP="00B203B9">
      <w:pPr>
        <w:pStyle w:val="Heading3"/>
      </w:pPr>
      <w:r>
        <w:lastRenderedPageBreak/>
        <w:t>1NC – Space War</w:t>
      </w:r>
    </w:p>
    <w:p w14:paraId="762F1E1C" w14:textId="77777777" w:rsidR="00655C08" w:rsidRPr="004C2941" w:rsidRDefault="00655C08" w:rsidP="00655C08">
      <w:pPr>
        <w:pStyle w:val="Heading4"/>
      </w:pPr>
      <w:r w:rsidRPr="004C2941">
        <w:t xml:space="preserve">No </w:t>
      </w:r>
      <w:proofErr w:type="spellStart"/>
      <w:r w:rsidRPr="004C2941">
        <w:t>miscalc</w:t>
      </w:r>
      <w:proofErr w:type="spellEnd"/>
      <w:r w:rsidRPr="004C2941">
        <w:t xml:space="preserve"> or escalation</w:t>
      </w:r>
    </w:p>
    <w:p w14:paraId="08A31741" w14:textId="77777777" w:rsidR="00655C08" w:rsidRPr="004C2941" w:rsidRDefault="00655C08" w:rsidP="00655C08">
      <w:r w:rsidRPr="004C2941">
        <w:t xml:space="preserve">James </w:t>
      </w:r>
      <w:proofErr w:type="spellStart"/>
      <w:r w:rsidRPr="004C2941">
        <w:rPr>
          <w:rStyle w:val="Style13ptBold"/>
        </w:rPr>
        <w:t>Pavur</w:t>
      </w:r>
      <w:proofErr w:type="spellEnd"/>
      <w:r w:rsidRPr="004C2941">
        <w:rPr>
          <w:rStyle w:val="Style13ptBold"/>
        </w:rPr>
        <w:t xml:space="preserve"> 19</w:t>
      </w:r>
      <w:r w:rsidRPr="004C2941">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4C2941">
        <w:t>Minárik</w:t>
      </w:r>
      <w:proofErr w:type="spellEnd"/>
      <w:r w:rsidRPr="004C2941">
        <w:t xml:space="preserve">, S. </w:t>
      </w:r>
      <w:proofErr w:type="spellStart"/>
      <w:r w:rsidRPr="004C2941">
        <w:t>Alatalu</w:t>
      </w:r>
      <w:proofErr w:type="spellEnd"/>
      <w:r w:rsidRPr="004C2941">
        <w:t xml:space="preserve">, S. Biondi, M. Signoretti, I. </w:t>
      </w:r>
      <w:proofErr w:type="spellStart"/>
      <w:r w:rsidRPr="004C2941">
        <w:t>Tolga</w:t>
      </w:r>
      <w:proofErr w:type="spellEnd"/>
      <w:r w:rsidRPr="004C2941">
        <w:t xml:space="preserve">, G. </w:t>
      </w:r>
      <w:proofErr w:type="spellStart"/>
      <w:r w:rsidRPr="004C2941">
        <w:t>Visky</w:t>
      </w:r>
      <w:proofErr w:type="spellEnd"/>
      <w:r w:rsidRPr="004C2941">
        <w:t xml:space="preserve"> (Eds.), </w:t>
      </w:r>
      <w:hyperlink r:id="rId14" w:history="1">
        <w:r w:rsidRPr="004C2941">
          <w:t>https://ccdcoe.org/uploads/2019/06/Art_12_The-Cyber-ASAT.pdf</w:t>
        </w:r>
      </w:hyperlink>
    </w:p>
    <w:p w14:paraId="73BFCE7C" w14:textId="77777777" w:rsidR="00655C08" w:rsidRPr="004C2941" w:rsidRDefault="00655C08" w:rsidP="00655C08">
      <w:pPr>
        <w:rPr>
          <w:sz w:val="16"/>
        </w:rPr>
      </w:pPr>
      <w:r w:rsidRPr="004C2941">
        <w:rPr>
          <w:sz w:val="16"/>
        </w:rPr>
        <w:t xml:space="preserve">A. Limited Accessibility Space is difficult. Over 60 years have passed since the first Sputnik launch and only nine countries (ten including the EU) have orbital launch capabilities. Moreover, </w:t>
      </w:r>
      <w:r w:rsidRPr="004C2941">
        <w:rPr>
          <w:rStyle w:val="StyleUnderline"/>
        </w:rPr>
        <w:t xml:space="preserve">a launch </w:t>
      </w:r>
      <w:proofErr w:type="spellStart"/>
      <w:r w:rsidRPr="004C2941">
        <w:rPr>
          <w:rStyle w:val="StyleUnderline"/>
        </w:rPr>
        <w:t>programme</w:t>
      </w:r>
      <w:proofErr w:type="spellEnd"/>
      <w:r w:rsidRPr="004C2941">
        <w:rPr>
          <w:rStyle w:val="StyleUnderline"/>
        </w:rPr>
        <w:t xml:space="preserve"> alone does not guarantee the </w:t>
      </w:r>
      <w:r w:rsidRPr="004C2941">
        <w:rPr>
          <w:rStyle w:val="Emphasis"/>
        </w:rPr>
        <w:t>resources</w:t>
      </w:r>
      <w:r w:rsidRPr="004C2941">
        <w:rPr>
          <w:rStyle w:val="StyleUnderline"/>
        </w:rPr>
        <w:t xml:space="preserve"> and </w:t>
      </w:r>
      <w:r w:rsidRPr="004C2941">
        <w:rPr>
          <w:rStyle w:val="Emphasis"/>
        </w:rPr>
        <w:t>precision required</w:t>
      </w:r>
      <w:r w:rsidRPr="004C2941">
        <w:rPr>
          <w:rStyle w:val="StyleUnderline"/>
        </w:rPr>
        <w:t xml:space="preserve"> to </w:t>
      </w:r>
      <w:r w:rsidRPr="004C2941">
        <w:rPr>
          <w:rStyle w:val="Emphasis"/>
        </w:rPr>
        <w:t>operate a meaningful ASAT capability</w:t>
      </w:r>
      <w:r w:rsidRPr="004C2941">
        <w:rPr>
          <w:rStyle w:val="StyleUnderline"/>
        </w:rPr>
        <w:t>.</w:t>
      </w:r>
      <w:r w:rsidRPr="004C2941">
        <w:rPr>
          <w:sz w:val="16"/>
        </w:rPr>
        <w:t xml:space="preserve"> Given this, one possible reason why </w:t>
      </w:r>
      <w:r w:rsidRPr="004C2941">
        <w:rPr>
          <w:rStyle w:val="Emphasis"/>
          <w:highlight w:val="green"/>
        </w:rPr>
        <w:t>space wars have not broken out</w:t>
      </w:r>
      <w:r w:rsidRPr="004C2941">
        <w:rPr>
          <w:sz w:val="16"/>
        </w:rPr>
        <w:t xml:space="preserve"> is simply </w:t>
      </w:r>
      <w:r w:rsidRPr="004C2941">
        <w:rPr>
          <w:rStyle w:val="StyleUnderline"/>
        </w:rPr>
        <w:t>because only the US has ever had the ability to fight one</w:t>
      </w:r>
      <w:r w:rsidRPr="004C2941">
        <w:rPr>
          <w:sz w:val="16"/>
        </w:rPr>
        <w:t xml:space="preserve"> [21, p. 402], [22, pp. 419–420]. </w:t>
      </w:r>
      <w:r w:rsidRPr="004C2941">
        <w:rPr>
          <w:rStyle w:val="StyleUnderline"/>
        </w:rPr>
        <w:t xml:space="preserve">Although launch technology may become cheaper and easier, it is unclear to what extent these advances will be distributed among presently non-spacefaring nations. </w:t>
      </w:r>
      <w:r w:rsidRPr="004C2941">
        <w:rPr>
          <w:rStyle w:val="Emphasis"/>
          <w:highlight w:val="green"/>
        </w:rPr>
        <w:t>Limited access to orbit</w:t>
      </w:r>
      <w:r w:rsidRPr="004C2941">
        <w:rPr>
          <w:rStyle w:val="StyleUnderline"/>
        </w:rPr>
        <w:t xml:space="preserve"> necessarily </w:t>
      </w:r>
      <w:r w:rsidRPr="004C2941">
        <w:rPr>
          <w:rStyle w:val="StyleUnderline"/>
          <w:highlight w:val="green"/>
        </w:rPr>
        <w:t>reduces</w:t>
      </w:r>
      <w:r w:rsidRPr="004C2941">
        <w:rPr>
          <w:rStyle w:val="StyleUnderline"/>
        </w:rPr>
        <w:t xml:space="preserve"> the </w:t>
      </w:r>
      <w:r w:rsidRPr="004C2941">
        <w:rPr>
          <w:rStyle w:val="StyleUnderline"/>
          <w:highlight w:val="green"/>
        </w:rPr>
        <w:t>scenarios which could</w:t>
      </w:r>
      <w:r w:rsidRPr="004C2941">
        <w:rPr>
          <w:rStyle w:val="StyleUnderline"/>
        </w:rPr>
        <w:t xml:space="preserve"> plausibly </w:t>
      </w:r>
      <w:r w:rsidRPr="004C2941">
        <w:rPr>
          <w:rStyle w:val="StyleUnderline"/>
          <w:highlight w:val="green"/>
        </w:rPr>
        <w:t>escalate</w:t>
      </w:r>
      <w:r w:rsidRPr="004C2941">
        <w:rPr>
          <w:rStyle w:val="StyleUnderline"/>
        </w:rPr>
        <w:t xml:space="preserve"> to ASAT usage.</w:t>
      </w:r>
      <w:r w:rsidRPr="004C2941">
        <w:rPr>
          <w:sz w:val="16"/>
        </w:rPr>
        <w:t xml:space="preserve"> Only major conflicts between the handful of states with ‘space club’ membership could be considered possible flashpoints. Even then, the </w:t>
      </w:r>
      <w:r w:rsidRPr="004C2941">
        <w:rPr>
          <w:rStyle w:val="Emphasis"/>
          <w:highlight w:val="green"/>
        </w:rPr>
        <w:t>fragility of</w:t>
      </w:r>
      <w:r w:rsidRPr="004C2941">
        <w:rPr>
          <w:rStyle w:val="Emphasis"/>
        </w:rPr>
        <w:t xml:space="preserve"> an attacker’s </w:t>
      </w:r>
      <w:r w:rsidRPr="004C2941">
        <w:rPr>
          <w:rStyle w:val="Emphasis"/>
          <w:highlight w:val="green"/>
        </w:rPr>
        <w:t>own</w:t>
      </w:r>
      <w:r w:rsidRPr="004C2941">
        <w:rPr>
          <w:rStyle w:val="Emphasis"/>
        </w:rPr>
        <w:t xml:space="preserve"> space </w:t>
      </w:r>
      <w:r w:rsidRPr="004C2941">
        <w:rPr>
          <w:rStyle w:val="Emphasis"/>
          <w:highlight w:val="green"/>
        </w:rPr>
        <w:t>assets</w:t>
      </w:r>
      <w:r w:rsidRPr="004C2941">
        <w:rPr>
          <w:rStyle w:val="StyleUnderline"/>
          <w:highlight w:val="green"/>
        </w:rPr>
        <w:t xml:space="preserve"> creates </w:t>
      </w:r>
      <w:r w:rsidRPr="004C2941">
        <w:rPr>
          <w:rStyle w:val="Emphasis"/>
          <w:highlight w:val="green"/>
        </w:rPr>
        <w:t>de-escalatory pressures</w:t>
      </w:r>
      <w:r w:rsidRPr="004C2941">
        <w:rPr>
          <w:rStyle w:val="StyleUnderline"/>
          <w:highlight w:val="green"/>
        </w:rPr>
        <w:t xml:space="preserve"> due to</w:t>
      </w:r>
      <w:r w:rsidRPr="004C2941">
        <w:rPr>
          <w:rStyle w:val="StyleUnderline"/>
        </w:rPr>
        <w:t xml:space="preserve"> the </w:t>
      </w:r>
      <w:r w:rsidRPr="004C2941">
        <w:rPr>
          <w:rStyle w:val="Emphasis"/>
          <w:highlight w:val="green"/>
        </w:rPr>
        <w:t>deterrent effect of retal</w:t>
      </w:r>
      <w:r w:rsidRPr="004C2941">
        <w:rPr>
          <w:rStyle w:val="Emphasis"/>
        </w:rPr>
        <w:t>iation</w:t>
      </w:r>
      <w:r w:rsidRPr="004C2941">
        <w:rPr>
          <w:rStyle w:val="StyleUnderline"/>
        </w:rPr>
        <w:t>. Since</w:t>
      </w:r>
      <w:r w:rsidRPr="004C2941">
        <w:rPr>
          <w:sz w:val="16"/>
        </w:rPr>
        <w:t xml:space="preserve"> the earliest days of </w:t>
      </w:r>
      <w:r w:rsidRPr="004C2941">
        <w:rPr>
          <w:rStyle w:val="StyleUnderline"/>
        </w:rPr>
        <w:t xml:space="preserve">the space race, dominant </w:t>
      </w:r>
      <w:r w:rsidRPr="004C2941">
        <w:rPr>
          <w:rStyle w:val="StyleUnderline"/>
          <w:highlight w:val="green"/>
        </w:rPr>
        <w:t>powers</w:t>
      </w:r>
      <w:r w:rsidRPr="004C2941">
        <w:rPr>
          <w:rStyle w:val="StyleUnderline"/>
        </w:rPr>
        <w:t xml:space="preserve"> have recognized this dynamic and </w:t>
      </w:r>
      <w:r w:rsidRPr="004C2941">
        <w:rPr>
          <w:rStyle w:val="StyleUnderline"/>
          <w:highlight w:val="green"/>
        </w:rPr>
        <w:t>demonstrated</w:t>
      </w:r>
      <w:r w:rsidRPr="004C2941">
        <w:rPr>
          <w:rStyle w:val="StyleUnderline"/>
        </w:rPr>
        <w:t xml:space="preserve"> an inclination </w:t>
      </w:r>
      <w:r w:rsidRPr="004C2941">
        <w:rPr>
          <w:rStyle w:val="Emphasis"/>
          <w:highlight w:val="green"/>
        </w:rPr>
        <w:t>towards de-escalatory</w:t>
      </w:r>
      <w:r w:rsidRPr="004C2941">
        <w:rPr>
          <w:rStyle w:val="Emphasis"/>
        </w:rPr>
        <w:t xml:space="preserve"> space </w:t>
      </w:r>
      <w:r w:rsidRPr="004C2941">
        <w:rPr>
          <w:rStyle w:val="Emphasis"/>
          <w:highlight w:val="green"/>
        </w:rPr>
        <w:t>strategies</w:t>
      </w:r>
      <w:r w:rsidRPr="004C2941">
        <w:rPr>
          <w:sz w:val="16"/>
        </w:rPr>
        <w:t xml:space="preserve"> [23]. B. Attributable Norms </w:t>
      </w:r>
      <w:r w:rsidRPr="004C2941">
        <w:rPr>
          <w:rStyle w:val="StyleUnderline"/>
        </w:rPr>
        <w:t>There</w:t>
      </w:r>
      <w:r w:rsidRPr="004C2941">
        <w:rPr>
          <w:sz w:val="16"/>
        </w:rPr>
        <w:t xml:space="preserve"> also </w:t>
      </w:r>
      <w:r w:rsidRPr="004C2941">
        <w:rPr>
          <w:rStyle w:val="StyleUnderline"/>
        </w:rPr>
        <w:t xml:space="preserve">exists a </w:t>
      </w:r>
      <w:r w:rsidRPr="004C2941">
        <w:rPr>
          <w:rStyle w:val="Emphasis"/>
        </w:rPr>
        <w:t>long-standing normative framework</w:t>
      </w:r>
      <w:r w:rsidRPr="004C2941">
        <w:rPr>
          <w:rStyle w:val="StyleUnderline"/>
        </w:rPr>
        <w:t xml:space="preserve"> </w:t>
      </w:r>
      <w:proofErr w:type="spellStart"/>
      <w:r w:rsidRPr="004C2941">
        <w:rPr>
          <w:rStyle w:val="StyleUnderline"/>
        </w:rPr>
        <w:t>favouring</w:t>
      </w:r>
      <w:proofErr w:type="spellEnd"/>
      <w:r w:rsidRPr="004C2941">
        <w:rPr>
          <w:rStyle w:val="StyleUnderline"/>
        </w:rPr>
        <w:t xml:space="preserve"> the </w:t>
      </w:r>
      <w:r w:rsidRPr="004C2941">
        <w:rPr>
          <w:rStyle w:val="Emphasis"/>
        </w:rPr>
        <w:t>peaceful use of space</w:t>
      </w:r>
      <w:r w:rsidRPr="004C2941">
        <w:rPr>
          <w:rStyle w:val="StyleUnderline"/>
        </w:rPr>
        <w:t>.</w:t>
      </w:r>
      <w:r w:rsidRPr="004C2941">
        <w:rPr>
          <w:sz w:val="16"/>
        </w:rPr>
        <w:t xml:space="preserve"> The effectiveness of this regime, </w:t>
      </w:r>
      <w:proofErr w:type="spellStart"/>
      <w:r w:rsidRPr="004C2941">
        <w:rPr>
          <w:sz w:val="16"/>
        </w:rPr>
        <w:t>centred</w:t>
      </w:r>
      <w:proofErr w:type="spellEnd"/>
      <w:r w:rsidRPr="004C2941">
        <w:rPr>
          <w:sz w:val="16"/>
        </w:rPr>
        <w:t xml:space="preserve"> around the Outer Space Treaty </w:t>
      </w:r>
      <w:r w:rsidRPr="004C2941">
        <w:rPr>
          <w:rStyle w:val="StyleUnderline"/>
          <w:highlight w:val="green"/>
        </w:rPr>
        <w:t>(</w:t>
      </w:r>
      <w:r w:rsidRPr="004C2941">
        <w:rPr>
          <w:rStyle w:val="Emphasis"/>
          <w:highlight w:val="green"/>
        </w:rPr>
        <w:t>OST</w:t>
      </w:r>
      <w:r w:rsidRPr="004C2941">
        <w:rPr>
          <w:rStyle w:val="StyleUnderline"/>
          <w:highlight w:val="green"/>
        </w:rPr>
        <w:t>)</w:t>
      </w:r>
      <w:r w:rsidRPr="004C2941">
        <w:rPr>
          <w:sz w:val="16"/>
          <w:highlight w:val="green"/>
        </w:rPr>
        <w:t>,</w:t>
      </w:r>
      <w:r w:rsidRPr="004C2941">
        <w:rPr>
          <w:sz w:val="16"/>
        </w:rPr>
        <w:t xml:space="preserve"> is highly contentious and many have pointed out its serious legal and political shortcomings [24]</w:t>
      </w:r>
      <w:proofErr w:type="gramStart"/>
      <w:r w:rsidRPr="004C2941">
        <w:rPr>
          <w:sz w:val="16"/>
        </w:rPr>
        <w:t>–[</w:t>
      </w:r>
      <w:proofErr w:type="gramEnd"/>
      <w:r w:rsidRPr="004C2941">
        <w:rPr>
          <w:sz w:val="16"/>
        </w:rPr>
        <w:t xml:space="preserve">26]. Nevertheless, this status quo framework has somehow </w:t>
      </w:r>
      <w:r w:rsidRPr="004C2941">
        <w:rPr>
          <w:rStyle w:val="StyleUnderline"/>
          <w:highlight w:val="green"/>
        </w:rPr>
        <w:t>supported</w:t>
      </w:r>
      <w:r w:rsidRPr="004C2941">
        <w:rPr>
          <w:rStyle w:val="StyleUnderline"/>
        </w:rPr>
        <w:t xml:space="preserve"> over </w:t>
      </w:r>
      <w:r w:rsidRPr="004C2941">
        <w:rPr>
          <w:rStyle w:val="Emphasis"/>
          <w:highlight w:val="green"/>
        </w:rPr>
        <w:t>six decades of</w:t>
      </w:r>
      <w:r w:rsidRPr="004C2941">
        <w:rPr>
          <w:rStyle w:val="Emphasis"/>
        </w:rPr>
        <w:t xml:space="preserve"> relative </w:t>
      </w:r>
      <w:r w:rsidRPr="004C2941">
        <w:rPr>
          <w:rStyle w:val="Emphasis"/>
          <w:highlight w:val="green"/>
        </w:rPr>
        <w:t>peace</w:t>
      </w:r>
      <w:r w:rsidRPr="004C2941">
        <w:rPr>
          <w:rStyle w:val="StyleUnderline"/>
        </w:rPr>
        <w:t xml:space="preserve"> in orbit.</w:t>
      </w:r>
      <w:r w:rsidRPr="004C2941">
        <w:rPr>
          <w:sz w:val="16"/>
        </w:rPr>
        <w:t xml:space="preserve"> Over these six decades, </w:t>
      </w:r>
      <w:r w:rsidRPr="004C2941">
        <w:rPr>
          <w:rStyle w:val="Emphasis"/>
        </w:rPr>
        <w:t>norms have become deeply ingrained</w:t>
      </w:r>
      <w:r w:rsidRPr="004C2941">
        <w:rPr>
          <w:rStyle w:val="StyleUnderline"/>
        </w:rPr>
        <w:t xml:space="preserve"> into the way states describe and perceive space weaponization.</w:t>
      </w:r>
      <w:r w:rsidRPr="004C2941">
        <w:rPr>
          <w:sz w:val="16"/>
        </w:rPr>
        <w:t xml:space="preserve"> This de facto codification was dramatically demonstrated in 2005 when the US found itself on the short end of a 160-1 UN vote after opposing a non-binding resolution on space weaponization. </w:t>
      </w:r>
      <w:r w:rsidRPr="004C2941">
        <w:rPr>
          <w:rStyle w:val="StyleUnderline"/>
        </w:rPr>
        <w:t>Although states have occasionally pushed the boundaries of these norms, this</w:t>
      </w:r>
      <w:r w:rsidRPr="004C2941">
        <w:rPr>
          <w:sz w:val="16"/>
        </w:rPr>
        <w:t xml:space="preserve"> has typically </w:t>
      </w:r>
      <w:r w:rsidRPr="004C2941">
        <w:rPr>
          <w:rStyle w:val="StyleUnderline"/>
        </w:rPr>
        <w:t>occurred through incremental legal re-interpretation</w:t>
      </w:r>
      <w:r w:rsidRPr="004C2941">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4C2941">
        <w:rPr>
          <w:sz w:val="16"/>
        </w:rPr>
        <w:t>peaceful global commons</w:t>
      </w:r>
      <w:proofErr w:type="gramEnd"/>
      <w:r w:rsidRPr="004C2941">
        <w:rPr>
          <w:sz w:val="16"/>
        </w:rPr>
        <w:t xml:space="preserve"> [27, p. 56]. Altogether, this suggests that </w:t>
      </w:r>
      <w:r w:rsidRPr="004C2941">
        <w:rPr>
          <w:rStyle w:val="Emphasis"/>
          <w:highlight w:val="green"/>
        </w:rPr>
        <w:t>states perceive</w:t>
      </w:r>
      <w:r w:rsidRPr="004C2941">
        <w:rPr>
          <w:rStyle w:val="Emphasis"/>
        </w:rPr>
        <w:t xml:space="preserve"> real </w:t>
      </w:r>
      <w:r w:rsidRPr="004C2941">
        <w:rPr>
          <w:rStyle w:val="Emphasis"/>
          <w:highlight w:val="green"/>
        </w:rPr>
        <w:t>costs</w:t>
      </w:r>
      <w:r w:rsidRPr="004C2941">
        <w:rPr>
          <w:rStyle w:val="StyleUnderline"/>
          <w:highlight w:val="green"/>
        </w:rPr>
        <w:t xml:space="preserve"> to breaking this</w:t>
      </w:r>
      <w:r w:rsidRPr="004C2941">
        <w:rPr>
          <w:rStyle w:val="StyleUnderline"/>
        </w:rPr>
        <w:t xml:space="preserve"> normative </w:t>
      </w:r>
      <w:r w:rsidRPr="004C2941">
        <w:rPr>
          <w:rStyle w:val="StyleUnderline"/>
          <w:highlight w:val="green"/>
        </w:rPr>
        <w:t>tradition and</w:t>
      </w:r>
      <w:r w:rsidRPr="004C2941">
        <w:rPr>
          <w:rStyle w:val="StyleUnderline"/>
        </w:rPr>
        <w:t xml:space="preserve"> may even </w:t>
      </w:r>
      <w:r w:rsidRPr="004C2941">
        <w:rPr>
          <w:rStyle w:val="Emphasis"/>
          <w:highlight w:val="green"/>
        </w:rPr>
        <w:t>moderate</w:t>
      </w:r>
      <w:r w:rsidRPr="004C2941">
        <w:rPr>
          <w:rStyle w:val="Emphasis"/>
        </w:rPr>
        <w:t xml:space="preserve"> their </w:t>
      </w:r>
      <w:proofErr w:type="spellStart"/>
      <w:r w:rsidRPr="004C2941">
        <w:rPr>
          <w:rStyle w:val="Emphasis"/>
          <w:highlight w:val="green"/>
        </w:rPr>
        <w:t>behaviours</w:t>
      </w:r>
      <w:proofErr w:type="spellEnd"/>
      <w:r w:rsidRPr="004C2941">
        <w:rPr>
          <w:rStyle w:val="StyleUnderline"/>
        </w:rPr>
        <w:t xml:space="preserve"> accordingly.</w:t>
      </w:r>
      <w:r w:rsidRPr="004C2941">
        <w:rPr>
          <w:sz w:val="16"/>
        </w:rPr>
        <w:t xml:space="preserve"> One further factor supporting this norms regime is the </w:t>
      </w:r>
      <w:r w:rsidRPr="004C2941">
        <w:rPr>
          <w:rStyle w:val="Emphasis"/>
        </w:rPr>
        <w:t>high degree of attributability</w:t>
      </w:r>
      <w:r w:rsidRPr="004C2941">
        <w:rPr>
          <w:rStyle w:val="StyleUnderline"/>
        </w:rPr>
        <w:t xml:space="preserve"> surrounding ASAT weapons.</w:t>
      </w:r>
      <w:r w:rsidRPr="004C2941">
        <w:rPr>
          <w:sz w:val="16"/>
        </w:rPr>
        <w:t xml:space="preserve"> For kinetic ASAT technology, </w:t>
      </w:r>
      <w:r w:rsidRPr="004C2941">
        <w:rPr>
          <w:rStyle w:val="Emphasis"/>
          <w:highlight w:val="green"/>
        </w:rPr>
        <w:t>plausible deniability</w:t>
      </w:r>
      <w:r w:rsidRPr="004C2941">
        <w:rPr>
          <w:rStyle w:val="StyleUnderline"/>
          <w:highlight w:val="green"/>
        </w:rPr>
        <w:t xml:space="preserve"> and </w:t>
      </w:r>
      <w:r w:rsidRPr="004C2941">
        <w:rPr>
          <w:rStyle w:val="Emphasis"/>
          <w:highlight w:val="green"/>
        </w:rPr>
        <w:t>stealth</w:t>
      </w:r>
      <w:r w:rsidRPr="004C2941">
        <w:rPr>
          <w:rStyle w:val="StyleUnderline"/>
          <w:highlight w:val="green"/>
        </w:rPr>
        <w:t xml:space="preserve"> are</w:t>
      </w:r>
      <w:r w:rsidRPr="004C2941">
        <w:rPr>
          <w:rStyle w:val="StyleUnderline"/>
        </w:rPr>
        <w:t xml:space="preserve"> essentially </w:t>
      </w:r>
      <w:r w:rsidRPr="004C2941">
        <w:rPr>
          <w:rStyle w:val="Emphasis"/>
          <w:highlight w:val="green"/>
        </w:rPr>
        <w:t>impossible</w:t>
      </w:r>
      <w:r w:rsidRPr="004C2941">
        <w:rPr>
          <w:rStyle w:val="StyleUnderline"/>
        </w:rPr>
        <w:t>.</w:t>
      </w:r>
      <w:r w:rsidRPr="004C2941">
        <w:rPr>
          <w:sz w:val="16"/>
        </w:rPr>
        <w:t xml:space="preserve"> The literally explosive act of launching a rocket cannot evade detection and, if used offensively, retaliation. </w:t>
      </w:r>
      <w:r w:rsidRPr="004C2941">
        <w:rPr>
          <w:rStyle w:val="StyleUnderline"/>
        </w:rPr>
        <w:t xml:space="preserve">This imposes </w:t>
      </w:r>
      <w:r w:rsidRPr="004C2941">
        <w:rPr>
          <w:rStyle w:val="Emphasis"/>
        </w:rPr>
        <w:t>high diplomatic costs</w:t>
      </w:r>
      <w:r w:rsidRPr="004C2941">
        <w:rPr>
          <w:rStyle w:val="StyleUnderline"/>
        </w:rPr>
        <w:t xml:space="preserve"> on ASAT usage </w:t>
      </w:r>
      <w:r w:rsidRPr="004C2941">
        <w:rPr>
          <w:sz w:val="16"/>
        </w:rPr>
        <w:t xml:space="preserve">and testing, particularly during peacetime. C. Environmental Interdependence </w:t>
      </w:r>
      <w:r w:rsidRPr="004C2941">
        <w:rPr>
          <w:rStyle w:val="StyleUnderline"/>
        </w:rPr>
        <w:t xml:space="preserve">A third </w:t>
      </w:r>
      <w:r w:rsidRPr="004C2941">
        <w:rPr>
          <w:rStyle w:val="StyleUnderline"/>
          <w:highlight w:val="green"/>
        </w:rPr>
        <w:t>stabilizing force relates to</w:t>
      </w:r>
      <w:r w:rsidRPr="004C2941">
        <w:rPr>
          <w:rStyle w:val="StyleUnderline"/>
        </w:rPr>
        <w:t xml:space="preserve"> the </w:t>
      </w:r>
      <w:r w:rsidRPr="004C2941">
        <w:rPr>
          <w:rStyle w:val="Emphasis"/>
        </w:rPr>
        <w:t xml:space="preserve">orbital </w:t>
      </w:r>
      <w:r w:rsidRPr="004C2941">
        <w:rPr>
          <w:rStyle w:val="Emphasis"/>
          <w:highlight w:val="green"/>
        </w:rPr>
        <w:t>debris consequences</w:t>
      </w:r>
      <w:r w:rsidRPr="004C2941">
        <w:t xml:space="preserve"> </w:t>
      </w:r>
      <w:r w:rsidRPr="004C2941">
        <w:rPr>
          <w:sz w:val="16"/>
        </w:rPr>
        <w:t xml:space="preserve">of ASATs. China’s 2007 ASAT demonstration was the largest debris-generating event in history, as the targeted satellite dissipated into thousands of dangerous debris particles [28, p. 4]. </w:t>
      </w:r>
      <w:r w:rsidRPr="004C2941">
        <w:rPr>
          <w:rStyle w:val="StyleUnderline"/>
        </w:rPr>
        <w:t xml:space="preserve">Since debris particles are </w:t>
      </w:r>
      <w:r w:rsidRPr="004C2941">
        <w:rPr>
          <w:rStyle w:val="StyleUnderline"/>
          <w:highlight w:val="green"/>
        </w:rPr>
        <w:t>indiscriminate</w:t>
      </w:r>
      <w:r w:rsidRPr="004C2941">
        <w:rPr>
          <w:rStyle w:val="StyleUnderline"/>
        </w:rPr>
        <w:t xml:space="preserve"> and unpredictable, </w:t>
      </w:r>
      <w:r w:rsidRPr="004C2941">
        <w:rPr>
          <w:rStyle w:val="StyleUnderline"/>
          <w:highlight w:val="green"/>
        </w:rPr>
        <w:t>they</w:t>
      </w:r>
      <w:r w:rsidRPr="004C2941">
        <w:rPr>
          <w:rStyle w:val="StyleUnderline"/>
        </w:rPr>
        <w:t xml:space="preserve"> often </w:t>
      </w:r>
      <w:r w:rsidRPr="004C2941">
        <w:rPr>
          <w:rStyle w:val="StyleUnderline"/>
          <w:highlight w:val="green"/>
        </w:rPr>
        <w:t>threaten</w:t>
      </w:r>
      <w:r w:rsidRPr="004C2941">
        <w:rPr>
          <w:rStyle w:val="StyleUnderline"/>
        </w:rPr>
        <w:t xml:space="preserve"> the </w:t>
      </w:r>
      <w:r w:rsidRPr="004C2941">
        <w:rPr>
          <w:rStyle w:val="StyleUnderline"/>
          <w:highlight w:val="green"/>
        </w:rPr>
        <w:t>attacker’s own</w:t>
      </w:r>
      <w:r w:rsidRPr="004C2941">
        <w:rPr>
          <w:rStyle w:val="StyleUnderline"/>
        </w:rPr>
        <w:t xml:space="preserve"> space </w:t>
      </w:r>
      <w:r w:rsidRPr="004C2941">
        <w:rPr>
          <w:rStyle w:val="StyleUnderline"/>
          <w:highlight w:val="green"/>
        </w:rPr>
        <w:t>assets</w:t>
      </w:r>
      <w:r w:rsidRPr="004C2941">
        <w:rPr>
          <w:sz w:val="16"/>
        </w:rPr>
        <w:t xml:space="preserve"> [22, p. 420]. This is compounded by Kessler syndrome, a phenomenon whereby orbital debris ‘breeds’ as large pieces of debris collide and disintegrate. As space debris remains in orbit for hundreds of years, the </w:t>
      </w:r>
      <w:r w:rsidRPr="004C2941">
        <w:rPr>
          <w:rStyle w:val="Emphasis"/>
        </w:rPr>
        <w:t>cascade effect</w:t>
      </w:r>
      <w:r w:rsidRPr="004C2941">
        <w:rPr>
          <w:rStyle w:val="StyleUnderline"/>
        </w:rPr>
        <w:t xml:space="preserve"> of an ASAT attack can constrain the attacker’s long-term use of space</w:t>
      </w:r>
      <w:r w:rsidRPr="004C2941">
        <w:rPr>
          <w:sz w:val="16"/>
        </w:rPr>
        <w:t xml:space="preserve"> [29, pp. 295– 296]. Any state with kinetic ASAT capabilities will likely also operate satellites of its own, and they are necessarily exposed to this collateral damage threat.</w:t>
      </w:r>
      <w:r w:rsidRPr="004C2941">
        <w:rPr>
          <w:rStyle w:val="StyleUnderline"/>
        </w:rPr>
        <w:t xml:space="preserve"> Space debris thus acts as a strong strategic deterrent to ASAT usage.</w:t>
      </w:r>
    </w:p>
    <w:p w14:paraId="01CFC7B7" w14:textId="77777777" w:rsidR="00655C08" w:rsidRPr="00F35F0D" w:rsidRDefault="00655C08" w:rsidP="00655C08">
      <w:pPr>
        <w:pStyle w:val="Heading4"/>
        <w:rPr>
          <w:rFonts w:cs="Arial"/>
          <w:b w:val="0"/>
          <w:bCs w:val="0"/>
        </w:rPr>
      </w:pPr>
      <w:r w:rsidRPr="00F35F0D">
        <w:rPr>
          <w:rFonts w:cs="Arial"/>
        </w:rPr>
        <w:lastRenderedPageBreak/>
        <w:t>No one’s going to war over a downed satellite</w:t>
      </w:r>
    </w:p>
    <w:p w14:paraId="1B2D5A2D" w14:textId="77777777" w:rsidR="00655C08" w:rsidRPr="00F35F0D" w:rsidRDefault="00655C08" w:rsidP="00655C08">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5E927A6" w14:textId="77777777" w:rsidR="00655C08" w:rsidRPr="00F35F0D" w:rsidRDefault="00655C08" w:rsidP="00655C08">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4CA2D7BB" w14:textId="77777777" w:rsidR="00655C08" w:rsidRPr="00F35F0D" w:rsidRDefault="00655C08" w:rsidP="00655C08">
      <w:pPr>
        <w:pStyle w:val="Heading4"/>
        <w:rPr>
          <w:rFonts w:cs="Arial"/>
          <w:u w:val="single"/>
        </w:rPr>
      </w:pPr>
      <w:bookmarkStart w:id="2"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1E3B0544" w14:textId="77777777" w:rsidR="00655C08" w:rsidRPr="00F35F0D" w:rsidRDefault="00655C08" w:rsidP="00655C08">
      <w:r w:rsidRPr="00F35F0D">
        <w:rPr>
          <w:rStyle w:val="Style13ptBold"/>
        </w:rPr>
        <w:t>Firth 7/1</w:t>
      </w:r>
      <w:r w:rsidRPr="00F35F0D">
        <w:t>/19 [News Editor at MIT Technology Review, was Chief News Editor at New Scientist. How to fight a war in space (and get away with it). July 1, 2019. MIT Technology Review]</w:t>
      </w:r>
    </w:p>
    <w:p w14:paraId="5945BD7F" w14:textId="2A1E0F9E" w:rsidR="00655C08" w:rsidRDefault="00655C08" w:rsidP="00655C08">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2"/>
    </w:p>
    <w:p w14:paraId="5E49EF39" w14:textId="009E6D0D" w:rsidR="00B203B9" w:rsidRDefault="00B203B9" w:rsidP="00B203B9">
      <w:pPr>
        <w:pStyle w:val="Heading3"/>
      </w:pPr>
      <w:r>
        <w:lastRenderedPageBreak/>
        <w:t>1NC - Cyber</w:t>
      </w:r>
    </w:p>
    <w:p w14:paraId="000FF1CB" w14:textId="60F98CE4" w:rsidR="00655C08" w:rsidRDefault="00BE27B0" w:rsidP="00BE27B0">
      <w:pPr>
        <w:pStyle w:val="Heading4"/>
      </w:pPr>
      <w:r>
        <w:t xml:space="preserve">1AC Falco is lies </w:t>
      </w:r>
      <w:proofErr w:type="gramStart"/>
      <w:r>
        <w:t>-  it</w:t>
      </w:r>
      <w:proofErr w:type="gramEnd"/>
      <w:r>
        <w:t xml:space="preserve"> just says SpaceX gets hacked sometimes and has </w:t>
      </w:r>
      <w:r>
        <w:rPr>
          <w:u w:val="single"/>
        </w:rPr>
        <w:t>zero warrants</w:t>
      </w:r>
      <w:r>
        <w:t xml:space="preserve"> for why hacking escalates beyond vague handwaving to “china wreaks </w:t>
      </w:r>
      <w:proofErr w:type="spellStart"/>
      <w:r>
        <w:t>havock</w:t>
      </w:r>
      <w:proofErr w:type="spellEnd"/>
      <w:r>
        <w:t>” – this is our exact argument about the defenders of US hegemony securitizing China</w:t>
      </w:r>
    </w:p>
    <w:p w14:paraId="2B8A2BF7" w14:textId="101D5F20" w:rsidR="00BE27B0" w:rsidRDefault="00BE27B0" w:rsidP="00BE27B0"/>
    <w:p w14:paraId="51D703C0" w14:textId="071BE2FD" w:rsidR="0077469C" w:rsidRDefault="0077469C" w:rsidP="0077469C">
      <w:pPr>
        <w:pStyle w:val="Heading4"/>
      </w:pPr>
      <w:r>
        <w:t xml:space="preserve">They don’t solve it – their </w:t>
      </w:r>
      <w:proofErr w:type="spellStart"/>
      <w:r>
        <w:t>ev</w:t>
      </w:r>
      <w:proofErr w:type="spellEnd"/>
      <w:r>
        <w:t xml:space="preserve"> is not specific to constellations and concedes that </w:t>
      </w:r>
      <w:proofErr w:type="spellStart"/>
      <w:r>
        <w:t>ilaw</w:t>
      </w:r>
      <w:proofErr w:type="spellEnd"/>
      <w:r>
        <w:t xml:space="preserve"> is necessary to establish regulations</w:t>
      </w:r>
    </w:p>
    <w:p w14:paraId="53DFB5F6" w14:textId="77777777" w:rsidR="0077469C" w:rsidRPr="0077469C" w:rsidRDefault="0077469C" w:rsidP="0077469C"/>
    <w:p w14:paraId="4E91F329" w14:textId="77777777" w:rsidR="00BE27B0" w:rsidRPr="00BE27B0" w:rsidRDefault="00BE27B0" w:rsidP="00BE27B0"/>
    <w:p w14:paraId="0DB79CBE" w14:textId="07B3F851" w:rsidR="00655C08" w:rsidRPr="00655C08" w:rsidRDefault="00655C08" w:rsidP="00655C08">
      <w:pPr>
        <w:pStyle w:val="Heading3"/>
      </w:pPr>
      <w:r>
        <w:lastRenderedPageBreak/>
        <w:t>1NC - Asteroids</w:t>
      </w:r>
    </w:p>
    <w:p w14:paraId="1BE863B0" w14:textId="77777777" w:rsidR="00655C08" w:rsidRPr="005E7C69" w:rsidRDefault="00655C08" w:rsidP="00655C08">
      <w:pPr>
        <w:pStyle w:val="Heading4"/>
      </w:pPr>
      <w:r w:rsidRPr="005E7C69">
        <w:t>Tons of countermeasures prevent collisions</w:t>
      </w:r>
    </w:p>
    <w:p w14:paraId="3D450731" w14:textId="77777777" w:rsidR="00655C08" w:rsidRPr="005E7C69" w:rsidRDefault="00655C08" w:rsidP="00655C08">
      <w:pPr>
        <w:rPr>
          <w:rStyle w:val="Style13ptBold"/>
        </w:rPr>
      </w:pPr>
      <w:r w:rsidRPr="005E7C69">
        <w:rPr>
          <w:rStyle w:val="Style13ptBold"/>
        </w:rPr>
        <w:t>Rees 18</w:t>
      </w:r>
      <w:r w:rsidRPr="005E7C69">
        <w:t xml:space="preserve">—Fellow of Trinity College and Emeritus Professor of Cosmology and Astrophysics at the University of Cambridge, holds the honorary title of Astronomer Royal </w:t>
      </w:r>
      <w:proofErr w:type="gramStart"/>
      <w:r w:rsidRPr="005E7C69">
        <w:t>and also</w:t>
      </w:r>
      <w:proofErr w:type="gramEnd"/>
      <w:r w:rsidRPr="005E7C69">
        <w:t xml:space="preserve"> Visiting Professor at Imperial College London and at Leicester University [Martin, 2018, </w:t>
      </w:r>
      <w:r w:rsidRPr="005E7C69">
        <w:rPr>
          <w:i/>
        </w:rPr>
        <w:t>On the Future Prospects for Humanity</w:t>
      </w:r>
      <w:r w:rsidRPr="005E7C69">
        <w:t xml:space="preserve">, Chapter 1: Deep in the Anthropocene, Princeton University Press, Accessed through the Wake Forest Library] </w:t>
      </w:r>
      <w:proofErr w:type="spellStart"/>
      <w:r w:rsidRPr="005E7C69">
        <w:t>AMarb</w:t>
      </w:r>
      <w:proofErr w:type="spellEnd"/>
    </w:p>
    <w:p w14:paraId="1C31BBBE" w14:textId="77777777" w:rsidR="00655C08" w:rsidRPr="005E7C69" w:rsidRDefault="00655C08" w:rsidP="00655C08">
      <w:pPr>
        <w:rPr>
          <w:rStyle w:val="StyleUnderline"/>
        </w:rPr>
      </w:pPr>
      <w:r w:rsidRPr="005E7C69">
        <w:rPr>
          <w:sz w:val="16"/>
        </w:rPr>
        <w:t xml:space="preserve">You may guess </w:t>
      </w:r>
      <w:proofErr w:type="gramStart"/>
      <w:r w:rsidRPr="005E7C69">
        <w:rPr>
          <w:sz w:val="16"/>
        </w:rPr>
        <w:t>that,</w:t>
      </w:r>
      <w:proofErr w:type="gramEnd"/>
      <w:r w:rsidRPr="005E7C69">
        <w:rPr>
          <w:sz w:val="16"/>
        </w:rPr>
        <w:t xml:space="preserve"> </w:t>
      </w:r>
      <w:r w:rsidRPr="005E7C69">
        <w:rPr>
          <w:rStyle w:val="StyleUnderline"/>
        </w:rPr>
        <w:t xml:space="preserve">being an astronomer, anxiety about asteroid collisions keeps me awake at night. </w:t>
      </w:r>
      <w:r w:rsidRPr="005E7C69">
        <w:rPr>
          <w:rStyle w:val="Emphasis"/>
        </w:rPr>
        <w:t>Not so</w:t>
      </w:r>
      <w:r w:rsidRPr="005E7C69">
        <w:rPr>
          <w:rStyle w:val="StyleUnderline"/>
        </w:rPr>
        <w:t>.</w:t>
      </w:r>
      <w:r w:rsidRPr="005E7C69">
        <w:rPr>
          <w:sz w:val="16"/>
        </w:rPr>
        <w:t xml:space="preserve"> Indeed, this is one of the few threats that we can quantify—and </w:t>
      </w:r>
      <w:r w:rsidRPr="005E7C69">
        <w:rPr>
          <w:rStyle w:val="StyleUnderline"/>
        </w:rPr>
        <w:t xml:space="preserve">be confident is </w:t>
      </w:r>
      <w:r w:rsidRPr="005E7C69">
        <w:rPr>
          <w:rStyle w:val="Emphasis"/>
        </w:rPr>
        <w:t>unlikely</w:t>
      </w:r>
      <w:r w:rsidRPr="005E7C69">
        <w:rPr>
          <w:rStyle w:val="StyleUnderline"/>
        </w:rPr>
        <w:t xml:space="preserve">. </w:t>
      </w:r>
      <w:r w:rsidRPr="005E7C69">
        <w:rPr>
          <w:rStyle w:val="Emphasis"/>
        </w:rPr>
        <w:t>Every ten million years</w:t>
      </w:r>
      <w:r w:rsidRPr="005E7C69">
        <w:rPr>
          <w:rStyle w:val="StyleUnderline"/>
        </w:rPr>
        <w:t xml:space="preserve"> or so, a body a few </w:t>
      </w:r>
      <w:proofErr w:type="spellStart"/>
      <w:r w:rsidRPr="005E7C69">
        <w:rPr>
          <w:rStyle w:val="StyleUnderline"/>
        </w:rPr>
        <w:t>kilometres</w:t>
      </w:r>
      <w:proofErr w:type="spellEnd"/>
      <w:r w:rsidRPr="005E7C69">
        <w:rPr>
          <w:rStyle w:val="StyleUnderline"/>
        </w:rPr>
        <w:t xml:space="preserve"> across will hit the Earth, causing global catastrophe—</w:t>
      </w:r>
      <w:r w:rsidRPr="005E7C69">
        <w:rPr>
          <w:rStyle w:val="StyleUnderline"/>
          <w:highlight w:val="yellow"/>
        </w:rPr>
        <w:t>so there are</w:t>
      </w:r>
      <w:r w:rsidRPr="005E7C69">
        <w:rPr>
          <w:rStyle w:val="StyleUnderline"/>
        </w:rPr>
        <w:t xml:space="preserve"> a </w:t>
      </w:r>
      <w:r w:rsidRPr="005E7C69">
        <w:rPr>
          <w:rStyle w:val="Emphasis"/>
          <w:highlight w:val="yellow"/>
        </w:rPr>
        <w:t>few chances in a million</w:t>
      </w:r>
      <w:r w:rsidRPr="005E7C69">
        <w:rPr>
          <w:rStyle w:val="StyleUnderline"/>
          <w:highlight w:val="yellow"/>
        </w:rPr>
        <w:t xml:space="preserve"> that </w:t>
      </w:r>
      <w:r w:rsidRPr="005E7C69">
        <w:rPr>
          <w:rStyle w:val="Emphasis"/>
          <w:highlight w:val="yellow"/>
        </w:rPr>
        <w:t>such an impact occurs within a human lifetime</w:t>
      </w:r>
      <w:r w:rsidRPr="005E7C69">
        <w:rPr>
          <w:rStyle w:val="StyleUnderline"/>
          <w:highlight w:val="yellow"/>
        </w:rPr>
        <w:t>. There are</w:t>
      </w:r>
      <w:r w:rsidRPr="005E7C69">
        <w:rPr>
          <w:rStyle w:val="StyleUnderline"/>
        </w:rPr>
        <w:t xml:space="preserve"> larger numbers of </w:t>
      </w:r>
      <w:r w:rsidRPr="005E7C69">
        <w:rPr>
          <w:rStyle w:val="Emphasis"/>
          <w:highlight w:val="yellow"/>
        </w:rPr>
        <w:t>smaller asteroids</w:t>
      </w:r>
      <w:r w:rsidRPr="005E7C69">
        <w:rPr>
          <w:rStyle w:val="StyleUnderline"/>
          <w:highlight w:val="yellow"/>
        </w:rPr>
        <w:t xml:space="preserve"> that could cause </w:t>
      </w:r>
      <w:r w:rsidRPr="005E7C69">
        <w:rPr>
          <w:rStyle w:val="Emphasis"/>
          <w:highlight w:val="yellow"/>
        </w:rPr>
        <w:t>regional or local devastation</w:t>
      </w:r>
      <w:r w:rsidRPr="005E7C69">
        <w:rPr>
          <w:rStyle w:val="StyleUnderline"/>
          <w:highlight w:val="yellow"/>
        </w:rPr>
        <w:t>.</w:t>
      </w:r>
      <w:r w:rsidRPr="005E7C69">
        <w:rPr>
          <w:sz w:val="16"/>
        </w:rPr>
        <w:t xml:space="preserve"> The 1908 Tunguska event, which flattened hundreds of square </w:t>
      </w:r>
      <w:proofErr w:type="spellStart"/>
      <w:r w:rsidRPr="005E7C69">
        <w:rPr>
          <w:sz w:val="16"/>
        </w:rPr>
        <w:t>kilometres</w:t>
      </w:r>
      <w:proofErr w:type="spellEnd"/>
      <w:r w:rsidRPr="005E7C69">
        <w:rPr>
          <w:sz w:val="16"/>
        </w:rPr>
        <w:t xml:space="preserve"> of (fortunately unpopulated) forests in Siberia, released energy equivalent to several hundred Hiroshima bombs. </w:t>
      </w:r>
      <w:r w:rsidRPr="005E7C69">
        <w:rPr>
          <w:rStyle w:val="StyleUnderline"/>
        </w:rPr>
        <w:t>Can we be forewarned of these crash landings?</w:t>
      </w:r>
      <w:r w:rsidRPr="005E7C69">
        <w:rPr>
          <w:sz w:val="16"/>
        </w:rPr>
        <w:t xml:space="preserve"> The answer is </w:t>
      </w:r>
      <w:r w:rsidRPr="005E7C69">
        <w:rPr>
          <w:rStyle w:val="Emphasis"/>
        </w:rPr>
        <w:t>yes</w:t>
      </w:r>
      <w:r w:rsidRPr="005E7C69">
        <w:rPr>
          <w:rStyle w:val="StyleUnderline"/>
        </w:rPr>
        <w:t xml:space="preserve">. </w:t>
      </w:r>
      <w:r w:rsidRPr="005E7C69">
        <w:rPr>
          <w:rStyle w:val="StyleUnderline"/>
          <w:highlight w:val="yellow"/>
        </w:rPr>
        <w:t>Plans</w:t>
      </w:r>
      <w:r w:rsidRPr="005E7C69">
        <w:rPr>
          <w:sz w:val="16"/>
        </w:rPr>
        <w:t xml:space="preserve"> are afoot to </w:t>
      </w:r>
      <w:r w:rsidRPr="005E7C69">
        <w:rPr>
          <w:rStyle w:val="StyleUnderline"/>
        </w:rPr>
        <w:t xml:space="preserve">create a data set of the one million potential Earth-crossing asteroids larger than 50 </w:t>
      </w:r>
      <w:proofErr w:type="spellStart"/>
      <w:r w:rsidRPr="005E7C69">
        <w:rPr>
          <w:rStyle w:val="StyleUnderline"/>
        </w:rPr>
        <w:t>metres</w:t>
      </w:r>
      <w:proofErr w:type="spellEnd"/>
      <w:r w:rsidRPr="005E7C69">
        <w:rPr>
          <w:rStyle w:val="StyleUnderline"/>
        </w:rPr>
        <w:t xml:space="preserve"> and </w:t>
      </w:r>
      <w:r w:rsidRPr="005E7C69">
        <w:rPr>
          <w:rStyle w:val="StyleUnderline"/>
          <w:highlight w:val="yellow"/>
        </w:rPr>
        <w:t>track</w:t>
      </w:r>
      <w:r w:rsidRPr="005E7C69">
        <w:rPr>
          <w:rStyle w:val="StyleUnderline"/>
        </w:rPr>
        <w:t xml:space="preserve"> their </w:t>
      </w:r>
      <w:r w:rsidRPr="005E7C69">
        <w:rPr>
          <w:rStyle w:val="StyleUnderline"/>
          <w:highlight w:val="yellow"/>
        </w:rPr>
        <w:t>orbits</w:t>
      </w:r>
      <w:r w:rsidRPr="005E7C69">
        <w:rPr>
          <w:rStyle w:val="StyleUnderline"/>
        </w:rPr>
        <w:t xml:space="preserve"> precisely enough </w:t>
      </w:r>
      <w:r w:rsidRPr="005E7C69">
        <w:rPr>
          <w:rStyle w:val="StyleUnderline"/>
          <w:highlight w:val="yellow"/>
        </w:rPr>
        <w:t>to identify those that might come</w:t>
      </w:r>
      <w:r w:rsidRPr="005E7C69">
        <w:rPr>
          <w:rStyle w:val="StyleUnderline"/>
        </w:rPr>
        <w:t xml:space="preserve"> dangerously </w:t>
      </w:r>
      <w:r w:rsidRPr="005E7C69">
        <w:rPr>
          <w:rStyle w:val="StyleUnderline"/>
          <w:highlight w:val="yellow"/>
        </w:rPr>
        <w:t>close.</w:t>
      </w:r>
      <w:r w:rsidRPr="005E7C69">
        <w:rPr>
          <w:sz w:val="16"/>
        </w:rPr>
        <w:t xml:space="preserve"> With the forewarning of an impact, the </w:t>
      </w:r>
      <w:r w:rsidRPr="005E7C69">
        <w:rPr>
          <w:rStyle w:val="Emphasis"/>
          <w:highlight w:val="yellow"/>
        </w:rPr>
        <w:t>most vulnerable areas could be evacuated</w:t>
      </w:r>
      <w:r w:rsidRPr="005E7C69">
        <w:rPr>
          <w:rStyle w:val="StyleUnderline"/>
        </w:rPr>
        <w:t>.</w:t>
      </w:r>
      <w:r w:rsidRPr="005E7C69">
        <w:rPr>
          <w:sz w:val="16"/>
        </w:rPr>
        <w:t xml:space="preserve"> Even better news is that </w:t>
      </w:r>
      <w:r w:rsidRPr="005E7C69">
        <w:rPr>
          <w:rStyle w:val="Emphasis"/>
          <w:highlight w:val="yellow"/>
        </w:rPr>
        <w:t>we could</w:t>
      </w:r>
      <w:r w:rsidRPr="005E7C69">
        <w:rPr>
          <w:rStyle w:val="Emphasis"/>
        </w:rPr>
        <w:t xml:space="preserve"> feasibly </w:t>
      </w:r>
      <w:r w:rsidRPr="005E7C69">
        <w:rPr>
          <w:rStyle w:val="Emphasis"/>
          <w:highlight w:val="yellow"/>
        </w:rPr>
        <w:t>develop spacecraft that could protect us</w:t>
      </w:r>
      <w:r w:rsidRPr="005E7C69">
        <w:rPr>
          <w:rStyle w:val="StyleUnderline"/>
          <w:highlight w:val="yellow"/>
        </w:rPr>
        <w:t>. A ‘</w:t>
      </w:r>
      <w:r w:rsidRPr="005E7C69">
        <w:rPr>
          <w:rStyle w:val="Emphasis"/>
          <w:highlight w:val="yellow"/>
        </w:rPr>
        <w:t>nudge</w:t>
      </w:r>
      <w:r w:rsidRPr="005E7C69">
        <w:rPr>
          <w:rStyle w:val="StyleUnderline"/>
          <w:highlight w:val="yellow"/>
        </w:rPr>
        <w:t>’, imparted in space</w:t>
      </w:r>
      <w:r w:rsidRPr="005E7C69">
        <w:rPr>
          <w:rStyle w:val="StyleUnderline"/>
        </w:rPr>
        <w:t xml:space="preserve"> several years before the threatened impact, </w:t>
      </w:r>
      <w:r w:rsidRPr="005E7C69">
        <w:rPr>
          <w:rStyle w:val="StyleUnderline"/>
          <w:highlight w:val="yellow"/>
        </w:rPr>
        <w:t>would</w:t>
      </w:r>
      <w:r w:rsidRPr="005E7C69">
        <w:rPr>
          <w:rStyle w:val="StyleUnderline"/>
        </w:rPr>
        <w:t xml:space="preserve"> only need to </w:t>
      </w:r>
      <w:r w:rsidRPr="005E7C69">
        <w:rPr>
          <w:rStyle w:val="Emphasis"/>
          <w:highlight w:val="yellow"/>
        </w:rPr>
        <w:t>change an asteroid’s velocity</w:t>
      </w:r>
      <w:r w:rsidRPr="005E7C69">
        <w:rPr>
          <w:rStyle w:val="StyleUnderline"/>
        </w:rPr>
        <w:t xml:space="preserve"> by a few </w:t>
      </w:r>
      <w:proofErr w:type="spellStart"/>
      <w:r w:rsidRPr="005E7C69">
        <w:rPr>
          <w:rStyle w:val="StyleUnderline"/>
        </w:rPr>
        <w:t>centimetres</w:t>
      </w:r>
      <w:proofErr w:type="spellEnd"/>
      <w:r w:rsidRPr="005E7C69">
        <w:rPr>
          <w:rStyle w:val="StyleUnderline"/>
        </w:rPr>
        <w:t xml:space="preserve"> per second </w:t>
      </w:r>
      <w:r w:rsidRPr="005E7C69">
        <w:rPr>
          <w:rStyle w:val="StyleUnderline"/>
          <w:highlight w:val="yellow"/>
        </w:rPr>
        <w:t xml:space="preserve">to </w:t>
      </w:r>
      <w:r w:rsidRPr="005E7C69">
        <w:rPr>
          <w:rStyle w:val="Emphasis"/>
          <w:highlight w:val="yellow"/>
        </w:rPr>
        <w:t>deflect it</w:t>
      </w:r>
      <w:r w:rsidRPr="005E7C69">
        <w:rPr>
          <w:rStyle w:val="StyleUnderline"/>
          <w:highlight w:val="yellow"/>
        </w:rPr>
        <w:t xml:space="preserve"> from</w:t>
      </w:r>
      <w:r w:rsidRPr="005E7C69">
        <w:rPr>
          <w:rStyle w:val="StyleUnderline"/>
        </w:rPr>
        <w:t xml:space="preserve"> a </w:t>
      </w:r>
      <w:r w:rsidRPr="005E7C69">
        <w:rPr>
          <w:rStyle w:val="StyleUnderline"/>
          <w:highlight w:val="yellow"/>
        </w:rPr>
        <w:t>collision</w:t>
      </w:r>
      <w:r w:rsidRPr="005E7C69">
        <w:rPr>
          <w:rStyle w:val="StyleUnderline"/>
        </w:rPr>
        <w:t xml:space="preserve"> course with the Earth.</w:t>
      </w:r>
    </w:p>
    <w:p w14:paraId="3AFC32CD" w14:textId="77777777" w:rsidR="00655C08" w:rsidRPr="005E7C69" w:rsidRDefault="00655C08" w:rsidP="00655C08">
      <w:pPr>
        <w:rPr>
          <w:rStyle w:val="StyleUnderline"/>
        </w:rPr>
      </w:pPr>
    </w:p>
    <w:p w14:paraId="749CE5F4" w14:textId="77777777" w:rsidR="00655C08" w:rsidRPr="005E7C69" w:rsidRDefault="00655C08" w:rsidP="00655C08">
      <w:pPr>
        <w:pStyle w:val="Heading4"/>
      </w:pPr>
      <w:r w:rsidRPr="005E7C69">
        <w:t>No extinction---at worst 10% dies</w:t>
      </w:r>
    </w:p>
    <w:p w14:paraId="422EB268" w14:textId="77777777" w:rsidR="00655C08" w:rsidRPr="005E7C69" w:rsidRDefault="00655C08" w:rsidP="00655C08">
      <w:r w:rsidRPr="005E7C69">
        <w:rPr>
          <w:rStyle w:val="Style13ptBold"/>
        </w:rPr>
        <w:t>Farquhar et al. 17</w:t>
      </w:r>
      <w:r w:rsidRPr="005E7C69">
        <w:t xml:space="preserve"> – *director of the Global Priorities Project, M.A in Physics and Philosophy from the University of Oxford, **Global Priorities Project, ***Research Associate in the FHI at the University of Oxford, Lecturer in Mathematics at St. Hugh’s College, ****PhD in philosophy, Researcher at the Centre for Effective Altruism, *****Academic Project Manager, Centre for the Study of Existential Risk, ******Director of Research at FHI [Sebastian Farquhar*, John Halstead**, Owen Cotton-Barratt***, Stefan Schubert****, Haydn Belfield*****, Andrew Snyder-Beattie******, 2017, Global Priorities Project 2017, “Existential Risk Diplomacy and Governance”, </w:t>
      </w:r>
      <w:hyperlink r:id="rId15" w:history="1">
        <w:r w:rsidRPr="005E7C69">
          <w:rPr>
            <w:rStyle w:val="Hyperlink"/>
          </w:rPr>
          <w:t>https://www.fhi.ox.ac.uk/wp-content/uploads/Existential-Risks-2017-01-23.pdf</w:t>
        </w:r>
      </w:hyperlink>
      <w:r w:rsidRPr="005E7C69">
        <w:t xml:space="preserve">] </w:t>
      </w:r>
      <w:proofErr w:type="spellStart"/>
      <w:r w:rsidRPr="005E7C69">
        <w:t>AMarb</w:t>
      </w:r>
      <w:proofErr w:type="spellEnd"/>
    </w:p>
    <w:p w14:paraId="147F27DC" w14:textId="77777777" w:rsidR="00655C08" w:rsidRPr="005E7C69" w:rsidRDefault="00655C08" w:rsidP="00655C08">
      <w:pPr>
        <w:rPr>
          <w:sz w:val="16"/>
        </w:rPr>
      </w:pPr>
      <w:r w:rsidRPr="005E7C69">
        <w:rPr>
          <w:sz w:val="16"/>
        </w:rPr>
        <w:t xml:space="preserve">According to the US National Academy of Sciences, as a rule of thumb, </w:t>
      </w:r>
      <w:r w:rsidRPr="005E7C69">
        <w:rPr>
          <w:rStyle w:val="StyleUnderline"/>
        </w:rPr>
        <w:t xml:space="preserve">Near Earth Object </w:t>
      </w:r>
      <w:r w:rsidRPr="005E7C69">
        <w:rPr>
          <w:rStyle w:val="StyleUnderline"/>
          <w:highlight w:val="yellow"/>
        </w:rPr>
        <w:t>(NEO) impacts</w:t>
      </w:r>
      <w:r w:rsidRPr="005E7C69">
        <w:rPr>
          <w:rStyle w:val="StyleUnderline"/>
        </w:rPr>
        <w:t xml:space="preserve"> with a diameter of 1.5km </w:t>
      </w:r>
      <w:r w:rsidRPr="005E7C69">
        <w:rPr>
          <w:rStyle w:val="StyleUnderline"/>
          <w:highlight w:val="yellow"/>
        </w:rPr>
        <w:t xml:space="preserve">would likely kill </w:t>
      </w:r>
      <w:r w:rsidRPr="005E7C69">
        <w:rPr>
          <w:rStyle w:val="Emphasis"/>
          <w:highlight w:val="yellow"/>
        </w:rPr>
        <w:t>10% of the world population</w:t>
      </w:r>
      <w:r w:rsidRPr="005E7C69">
        <w:rPr>
          <w:sz w:val="16"/>
        </w:rPr>
        <w:t xml:space="preserve">, and the damage ramps up to the entire population for those with a diameter of 10km.49 </w:t>
      </w:r>
      <w:r w:rsidRPr="005E7C69">
        <w:rPr>
          <w:rStyle w:val="StyleUnderline"/>
          <w:highlight w:val="yellow"/>
        </w:rPr>
        <w:t xml:space="preserve">Due to the </w:t>
      </w:r>
      <w:r w:rsidRPr="005E7C69">
        <w:rPr>
          <w:rStyle w:val="Emphasis"/>
          <w:highlight w:val="yellow"/>
        </w:rPr>
        <w:t>success of</w:t>
      </w:r>
      <w:r w:rsidRPr="005E7C69">
        <w:rPr>
          <w:rStyle w:val="Emphasis"/>
        </w:rPr>
        <w:t xml:space="preserve"> NEO </w:t>
      </w:r>
      <w:r w:rsidRPr="005E7C69">
        <w:rPr>
          <w:rStyle w:val="Emphasis"/>
          <w:highlight w:val="yellow"/>
        </w:rPr>
        <w:t>tracking efforts</w:t>
      </w:r>
      <w:r w:rsidRPr="005E7C69">
        <w:rPr>
          <w:rStyle w:val="StyleUnderline"/>
          <w:highlight w:val="yellow"/>
        </w:rPr>
        <w:t>, we can have</w:t>
      </w:r>
      <w:r w:rsidRPr="005E7C69">
        <w:rPr>
          <w:rStyle w:val="StyleUnderline"/>
        </w:rPr>
        <w:t xml:space="preserve"> </w:t>
      </w:r>
      <w:r w:rsidRPr="005E7C69">
        <w:rPr>
          <w:rStyle w:val="Emphasis"/>
        </w:rPr>
        <w:t xml:space="preserve">relatively </w:t>
      </w:r>
      <w:r w:rsidRPr="005E7C69">
        <w:rPr>
          <w:rStyle w:val="Emphasis"/>
          <w:highlight w:val="yellow"/>
        </w:rPr>
        <w:t>high confidence</w:t>
      </w:r>
      <w:r w:rsidRPr="005E7C69">
        <w:rPr>
          <w:rStyle w:val="StyleUnderline"/>
          <w:highlight w:val="yellow"/>
        </w:rPr>
        <w:t xml:space="preserve"> in</w:t>
      </w:r>
      <w:r w:rsidRPr="005E7C69">
        <w:rPr>
          <w:rStyle w:val="StyleUnderline"/>
        </w:rPr>
        <w:t xml:space="preserve"> the probability </w:t>
      </w:r>
      <w:r w:rsidRPr="005E7C69">
        <w:rPr>
          <w:rStyle w:val="StyleUnderline"/>
          <w:highlight w:val="yellow"/>
        </w:rPr>
        <w:t>estimates o</w:t>
      </w:r>
      <w:r w:rsidRPr="005E7C69">
        <w:rPr>
          <w:rStyle w:val="StyleUnderline"/>
        </w:rPr>
        <w:t>f NEO strikes.</w:t>
      </w:r>
      <w:r w:rsidRPr="005E7C69">
        <w:rPr>
          <w:sz w:val="16"/>
        </w:rPr>
        <w:t xml:space="preserve">50 On average, </w:t>
      </w:r>
      <w:r w:rsidRPr="005E7C69">
        <w:rPr>
          <w:rStyle w:val="StyleUnderline"/>
        </w:rPr>
        <w:t xml:space="preserve">5km NEOs are expected to strike once every </w:t>
      </w:r>
      <w:r w:rsidRPr="005E7C69">
        <w:rPr>
          <w:rStyle w:val="Emphasis"/>
        </w:rPr>
        <w:t>30 million years</w:t>
      </w:r>
      <w:r w:rsidRPr="005E7C69">
        <w:rPr>
          <w:rStyle w:val="StyleUnderline"/>
        </w:rPr>
        <w:t xml:space="preserve">, and 10km NEOs once every </w:t>
      </w:r>
      <w:r w:rsidRPr="005E7C69">
        <w:rPr>
          <w:rStyle w:val="Emphasis"/>
        </w:rPr>
        <w:t>100 million years</w:t>
      </w:r>
      <w:r w:rsidRPr="005E7C69">
        <w:rPr>
          <w:rStyle w:val="StyleUnderline"/>
        </w:rPr>
        <w:t>.</w:t>
      </w:r>
      <w:r w:rsidRPr="005E7C69">
        <w:rPr>
          <w:sz w:val="16"/>
        </w:rPr>
        <w:t xml:space="preserve">51 </w:t>
      </w:r>
      <w:r w:rsidRPr="005E7C69">
        <w:rPr>
          <w:rStyle w:val="StyleUnderline"/>
          <w:highlight w:val="yellow"/>
        </w:rPr>
        <w:t>We</w:t>
      </w:r>
      <w:r w:rsidRPr="005E7C69">
        <w:rPr>
          <w:rStyle w:val="StyleUnderline"/>
        </w:rPr>
        <w:t xml:space="preserve"> have </w:t>
      </w:r>
      <w:r w:rsidRPr="005E7C69">
        <w:rPr>
          <w:rStyle w:val="StyleUnderline"/>
          <w:highlight w:val="yellow"/>
        </w:rPr>
        <w:t xml:space="preserve">discovered around </w:t>
      </w:r>
      <w:r w:rsidRPr="005E7C69">
        <w:rPr>
          <w:rStyle w:val="Emphasis"/>
          <w:highlight w:val="yellow"/>
        </w:rPr>
        <w:t>94% of nearby asteroids</w:t>
      </w:r>
      <w:r w:rsidRPr="005E7C69">
        <w:rPr>
          <w:sz w:val="16"/>
        </w:rPr>
        <w:t xml:space="preserve"> with a diameter of 1km or more </w:t>
      </w:r>
      <w:r w:rsidRPr="005E7C69">
        <w:rPr>
          <w:rStyle w:val="StyleUnderline"/>
          <w:highlight w:val="yellow"/>
        </w:rPr>
        <w:t>and NASA believes all asteroids</w:t>
      </w:r>
      <w:r w:rsidRPr="005E7C69">
        <w:rPr>
          <w:rStyle w:val="StyleUnderline"/>
        </w:rPr>
        <w:t xml:space="preserve"> with a diameter of 10km or more </w:t>
      </w:r>
      <w:r w:rsidRPr="005E7C69">
        <w:rPr>
          <w:rStyle w:val="StyleUnderline"/>
          <w:highlight w:val="yellow"/>
        </w:rPr>
        <w:t>have been detected</w:t>
      </w:r>
      <w:r w:rsidRPr="005E7C69">
        <w:rPr>
          <w:rStyle w:val="StyleUnderline"/>
        </w:rPr>
        <w:t xml:space="preserve">,52 </w:t>
      </w:r>
      <w:r w:rsidRPr="005E7C69">
        <w:rPr>
          <w:rStyle w:val="StyleUnderline"/>
          <w:highlight w:val="yellow"/>
        </w:rPr>
        <w:t>and continued detection</w:t>
      </w:r>
      <w:r w:rsidRPr="005E7C69">
        <w:rPr>
          <w:rStyle w:val="StyleUnderline"/>
        </w:rPr>
        <w:t xml:space="preserve"> </w:t>
      </w:r>
      <w:r w:rsidRPr="005E7C69">
        <w:rPr>
          <w:rStyle w:val="StyleUnderline"/>
        </w:rPr>
        <w:lastRenderedPageBreak/>
        <w:t xml:space="preserve">of both asteroids and comets would </w:t>
      </w:r>
      <w:r w:rsidRPr="005E7C69">
        <w:rPr>
          <w:rStyle w:val="StyleUnderline"/>
          <w:highlight w:val="yellow"/>
        </w:rPr>
        <w:t>give us time to prepare</w:t>
      </w:r>
      <w:r w:rsidRPr="005E7C69">
        <w:rPr>
          <w:rStyle w:val="StyleUnderline"/>
        </w:rPr>
        <w:t xml:space="preserve"> if a large NEO were on course to hit Earth.</w:t>
      </w:r>
      <w:r w:rsidRPr="005E7C69">
        <w:rPr>
          <w:sz w:val="16"/>
        </w:rPr>
        <w:t xml:space="preserve"> There is at present no known feasible way to deflect NEOs with a diameter of more than a few kilometres,53 though we might be able to develop such technology in the future.</w:t>
      </w:r>
    </w:p>
    <w:p w14:paraId="5629EA7C" w14:textId="77777777" w:rsidR="00655C08" w:rsidRPr="005E7C69" w:rsidRDefault="00655C08" w:rsidP="00655C08">
      <w:pPr>
        <w:pStyle w:val="Heading4"/>
      </w:pPr>
      <w:r w:rsidRPr="005E7C69">
        <w:t>All extinction-level asteroids are being tracked and won’t hit for 860 years</w:t>
      </w:r>
    </w:p>
    <w:p w14:paraId="21158352" w14:textId="77777777" w:rsidR="00655C08" w:rsidRPr="005E7C69" w:rsidRDefault="00655C08" w:rsidP="00655C08">
      <w:r w:rsidRPr="005E7C69">
        <w:rPr>
          <w:rStyle w:val="Style13ptBold"/>
        </w:rPr>
        <w:t xml:space="preserve">Taylor, </w:t>
      </w:r>
      <w:r w:rsidRPr="005E7C69">
        <w:t>9-30-</w:t>
      </w:r>
      <w:r w:rsidRPr="005E7C69">
        <w:rPr>
          <w:rStyle w:val="Style13ptBold"/>
        </w:rPr>
        <w:t>2018</w:t>
      </w:r>
      <w:r w:rsidRPr="005E7C69">
        <w:t xml:space="preserve"> (Chris Taylor, Senior Writer, "'Armageddon'-style asteroid will now not destroy human race, sorry," Mashable, https://mashable.com/article/armageddon-asteroid-threat/, 7-22-2019) AB</w:t>
      </w:r>
    </w:p>
    <w:p w14:paraId="515BA652" w14:textId="77777777" w:rsidR="00655C08" w:rsidRPr="005E7C69" w:rsidRDefault="00655C08" w:rsidP="00655C08">
      <w:pPr>
        <w:rPr>
          <w:sz w:val="14"/>
        </w:rPr>
      </w:pPr>
      <w:r w:rsidRPr="005E7C69">
        <w:rPr>
          <w:sz w:val="14"/>
        </w:rPr>
        <w:t xml:space="preserve">Some days are so damaging to your faith in humanity, you may find yourself idly wishing for the cleansing global firestorm that would follow an impact from the kind of asteroid that killed off the dinosaurs 65 million years ago. If that's the case, then astrophysicist and planetary scientist Michael Busch has some bad news. </w:t>
      </w:r>
      <w:r w:rsidRPr="005E7C69">
        <w:rPr>
          <w:rStyle w:val="Emphasis"/>
        </w:rPr>
        <w:t>Over the last couple of decades, telescope-</w:t>
      </w:r>
      <w:r w:rsidRPr="005E7C69">
        <w:rPr>
          <w:rStyle w:val="Emphasis"/>
          <w:highlight w:val="yellow"/>
        </w:rPr>
        <w:t>watchers</w:t>
      </w:r>
      <w:r w:rsidRPr="005E7C69">
        <w:rPr>
          <w:rStyle w:val="Emphasis"/>
        </w:rPr>
        <w:t xml:space="preserve"> like him </w:t>
      </w:r>
      <w:r w:rsidRPr="005E7C69">
        <w:rPr>
          <w:rStyle w:val="Emphasis"/>
          <w:highlight w:val="yellow"/>
        </w:rPr>
        <w:t xml:space="preserve">have done </w:t>
      </w:r>
      <w:r w:rsidRPr="005E7C69">
        <w:rPr>
          <w:rStyle w:val="Emphasis"/>
        </w:rPr>
        <w:t xml:space="preserve">such </w:t>
      </w:r>
      <w:r w:rsidRPr="005E7C69">
        <w:rPr>
          <w:rStyle w:val="Emphasis"/>
          <w:highlight w:val="yellow"/>
        </w:rPr>
        <w:t xml:space="preserve">a good job </w:t>
      </w:r>
      <w:r w:rsidRPr="005E7C69">
        <w:rPr>
          <w:rStyle w:val="Emphasis"/>
        </w:rPr>
        <w:t xml:space="preserve">of </w:t>
      </w:r>
      <w:r w:rsidRPr="005E7C69">
        <w:rPr>
          <w:rStyle w:val="Emphasis"/>
          <w:highlight w:val="yellow"/>
        </w:rPr>
        <w:t>detecting and tracking</w:t>
      </w:r>
      <w:r w:rsidRPr="005E7C69">
        <w:rPr>
          <w:rStyle w:val="Emphasis"/>
        </w:rPr>
        <w:t xml:space="preserve"> the orbits of </w:t>
      </w:r>
      <w:r w:rsidRPr="005E7C69">
        <w:rPr>
          <w:rStyle w:val="Emphasis"/>
          <w:highlight w:val="yellow"/>
        </w:rPr>
        <w:t>all possible extinction-level rocks</w:t>
      </w:r>
      <w:r w:rsidRPr="005E7C69">
        <w:rPr>
          <w:rStyle w:val="Emphasis"/>
        </w:rPr>
        <w:t xml:space="preserve"> out there </w:t>
      </w:r>
      <w:r w:rsidRPr="005E7C69">
        <w:rPr>
          <w:rStyle w:val="Emphasis"/>
          <w:highlight w:val="yellow"/>
        </w:rPr>
        <w:t xml:space="preserve">that we can </w:t>
      </w:r>
      <w:r w:rsidRPr="005E7C69">
        <w:rPr>
          <w:rStyle w:val="Emphasis"/>
        </w:rPr>
        <w:t xml:space="preserve">now </w:t>
      </w:r>
      <w:r w:rsidRPr="005E7C69">
        <w:rPr>
          <w:rStyle w:val="Emphasis"/>
          <w:highlight w:val="yellow"/>
        </w:rPr>
        <w:t xml:space="preserve">say with confidence that none will hit us, </w:t>
      </w:r>
      <w:r w:rsidRPr="005E7C69">
        <w:rPr>
          <w:rStyle w:val="Emphasis"/>
        </w:rPr>
        <w:t xml:space="preserve">at least not </w:t>
      </w:r>
      <w:r w:rsidRPr="005E7C69">
        <w:rPr>
          <w:rStyle w:val="Emphasis"/>
          <w:highlight w:val="yellow"/>
        </w:rPr>
        <w:t xml:space="preserve">in </w:t>
      </w:r>
      <w:r w:rsidRPr="005E7C69">
        <w:rPr>
          <w:rStyle w:val="Emphasis"/>
        </w:rPr>
        <w:t xml:space="preserve">the </w:t>
      </w:r>
      <w:r w:rsidRPr="005E7C69">
        <w:rPr>
          <w:rStyle w:val="Emphasis"/>
          <w:highlight w:val="yellow"/>
        </w:rPr>
        <w:t>next 860 years.</w:t>
      </w:r>
      <w:r w:rsidRPr="005E7C69">
        <w:rPr>
          <w:sz w:val="14"/>
        </w:rPr>
        <w:t xml:space="preserve"> "</w:t>
      </w:r>
      <w:r w:rsidRPr="005E7C69">
        <w:rPr>
          <w:rStyle w:val="StyleUnderline"/>
        </w:rPr>
        <w:t xml:space="preserve">We think </w:t>
      </w:r>
      <w:r w:rsidRPr="005E7C69">
        <w:rPr>
          <w:rStyle w:val="StyleUnderline"/>
          <w:highlight w:val="yellow"/>
        </w:rPr>
        <w:t>we've discovered everything</w:t>
      </w:r>
      <w:r w:rsidRPr="005E7C69">
        <w:rPr>
          <w:rStyle w:val="StyleUnderline"/>
        </w:rPr>
        <w:t xml:space="preserve"> out there that's </w:t>
      </w:r>
      <w:r w:rsidRPr="005E7C69">
        <w:rPr>
          <w:rStyle w:val="StyleUnderline"/>
          <w:highlight w:val="yellow"/>
        </w:rPr>
        <w:t>larger than 1 km</w:t>
      </w:r>
      <w:r w:rsidRPr="005E7C69">
        <w:rPr>
          <w:rStyle w:val="StyleUnderline"/>
        </w:rPr>
        <w:t xml:space="preserve"> across,</w:t>
      </w:r>
      <w:r w:rsidRPr="005E7C69">
        <w:rPr>
          <w:sz w:val="14"/>
        </w:rPr>
        <w:t>" Busch, who has been tracking asteroids since 2005, told me from his office in Mountain View, California. "</w:t>
      </w:r>
      <w:r w:rsidRPr="005E7C69">
        <w:rPr>
          <w:rStyle w:val="StyleUnderline"/>
          <w:highlight w:val="yellow"/>
        </w:rPr>
        <w:t xml:space="preserve">Anything smaller </w:t>
      </w:r>
      <w:r w:rsidRPr="005E7C69">
        <w:rPr>
          <w:rStyle w:val="StyleUnderline"/>
        </w:rPr>
        <w:t xml:space="preserve">than a kilometer </w:t>
      </w:r>
      <w:r w:rsidRPr="005E7C69">
        <w:rPr>
          <w:rStyle w:val="StyleUnderline"/>
          <w:highlight w:val="yellow"/>
        </w:rPr>
        <w:t xml:space="preserve">would only cause </w:t>
      </w:r>
      <w:r w:rsidRPr="005E7C69">
        <w:rPr>
          <w:rStyle w:val="Emphasis"/>
          <w:highlight w:val="yellow"/>
        </w:rPr>
        <w:t>regional destruction</w:t>
      </w:r>
      <w:r w:rsidRPr="005E7C69">
        <w:rPr>
          <w:rStyle w:val="StyleUnderline"/>
          <w:highlight w:val="yellow"/>
        </w:rPr>
        <w:t>."</w:t>
      </w:r>
      <w:r w:rsidRPr="005E7C69">
        <w:rPr>
          <w:sz w:val="14"/>
        </w:rPr>
        <w:t xml:space="preserve"> For comparison, the dinosaur killer that landed in Mexico was a whopping 10 to 15 kilometers wide. C'mon, really, everything has been </w:t>
      </w:r>
      <w:proofErr w:type="gramStart"/>
      <w:r w:rsidRPr="005E7C69">
        <w:rPr>
          <w:sz w:val="14"/>
        </w:rPr>
        <w:t>logged?</w:t>
      </w:r>
      <w:proofErr w:type="gramEnd"/>
      <w:r w:rsidRPr="005E7C69">
        <w:rPr>
          <w:sz w:val="14"/>
        </w:rPr>
        <w:t xml:space="preserve"> Well, Busch concedes, "</w:t>
      </w:r>
      <w:r w:rsidRPr="005E7C69">
        <w:rPr>
          <w:rStyle w:val="StyleUnderline"/>
          <w:highlight w:val="yellow"/>
        </w:rPr>
        <w:t>it's possible there may be one or two behind the sun</w:t>
      </w:r>
      <w:r w:rsidRPr="005E7C69">
        <w:rPr>
          <w:rStyle w:val="StyleUnderline"/>
        </w:rPr>
        <w:t xml:space="preserve">" where we can't see them with current telescope technology. </w:t>
      </w:r>
      <w:r w:rsidRPr="005E7C69">
        <w:rPr>
          <w:rStyle w:val="StyleUnderline"/>
          <w:highlight w:val="yellow"/>
        </w:rPr>
        <w:t>But the rocks would have to have been hiding there for the past decade, which is highly unlikely</w:t>
      </w:r>
      <w:r w:rsidRPr="005E7C69">
        <w:rPr>
          <w:rStyle w:val="StyleUnderline"/>
        </w:rPr>
        <w:t xml:space="preserve">. </w:t>
      </w:r>
      <w:r w:rsidRPr="005E7C69">
        <w:rPr>
          <w:sz w:val="14"/>
        </w:rPr>
        <w:t xml:space="preserve">And </w:t>
      </w:r>
      <w:r w:rsidRPr="005E7C69">
        <w:rPr>
          <w:rStyle w:val="StyleUnderline"/>
        </w:rPr>
        <w:t xml:space="preserve">what do we get </w:t>
      </w:r>
      <w:r w:rsidRPr="005E7C69">
        <w:rPr>
          <w:rStyle w:val="StyleUnderline"/>
          <w:highlight w:val="yellow"/>
        </w:rPr>
        <w:t>in 860 years' time?</w:t>
      </w:r>
      <w:r w:rsidRPr="005E7C69">
        <w:rPr>
          <w:rStyle w:val="StyleUnderline"/>
        </w:rPr>
        <w:t xml:space="preserve"> </w:t>
      </w:r>
      <w:r w:rsidRPr="005E7C69">
        <w:rPr>
          <w:rStyle w:val="StyleUnderline"/>
          <w:highlight w:val="yellow"/>
        </w:rPr>
        <w:t xml:space="preserve">A </w:t>
      </w:r>
      <w:r w:rsidRPr="005E7C69">
        <w:rPr>
          <w:rStyle w:val="StyleUnderline"/>
        </w:rPr>
        <w:t xml:space="preserve">puny </w:t>
      </w:r>
      <w:r w:rsidRPr="005E7C69">
        <w:rPr>
          <w:rStyle w:val="StyleUnderline"/>
          <w:highlight w:val="yellow"/>
        </w:rPr>
        <w:t>rock</w:t>
      </w:r>
      <w:r w:rsidRPr="005E7C69">
        <w:rPr>
          <w:rStyle w:val="StyleUnderline"/>
        </w:rPr>
        <w:t xml:space="preserve"> called 1950 DA, which is a mere </w:t>
      </w:r>
      <w:r w:rsidRPr="005E7C69">
        <w:rPr>
          <w:rStyle w:val="StyleUnderline"/>
          <w:highlight w:val="yellow"/>
        </w:rPr>
        <w:t>1.1 k</w:t>
      </w:r>
      <w:r w:rsidRPr="005E7C69">
        <w:rPr>
          <w:rStyle w:val="StyleUnderline"/>
        </w:rPr>
        <w:t>ilo</w:t>
      </w:r>
      <w:r w:rsidRPr="005E7C69">
        <w:rPr>
          <w:rStyle w:val="StyleUnderline"/>
          <w:highlight w:val="yellow"/>
        </w:rPr>
        <w:t>m</w:t>
      </w:r>
      <w:r w:rsidRPr="005E7C69">
        <w:rPr>
          <w:rStyle w:val="StyleUnderline"/>
        </w:rPr>
        <w:t xml:space="preserve">eters </w:t>
      </w:r>
      <w:r w:rsidRPr="005E7C69">
        <w:rPr>
          <w:rStyle w:val="StyleUnderline"/>
          <w:highlight w:val="yellow"/>
        </w:rPr>
        <w:t>across</w:t>
      </w:r>
      <w:r w:rsidRPr="005E7C69">
        <w:rPr>
          <w:rStyle w:val="StyleUnderline"/>
        </w:rPr>
        <w:t xml:space="preserve">, </w:t>
      </w:r>
      <w:r w:rsidRPr="005E7C69">
        <w:rPr>
          <w:rStyle w:val="StyleUnderline"/>
          <w:highlight w:val="yellow"/>
        </w:rPr>
        <w:t>and</w:t>
      </w:r>
      <w:r w:rsidRPr="005E7C69">
        <w:rPr>
          <w:rStyle w:val="StyleUnderline"/>
        </w:rPr>
        <w:t xml:space="preserve"> according to NASA models has </w:t>
      </w:r>
      <w:r w:rsidRPr="005E7C69">
        <w:rPr>
          <w:rStyle w:val="StyleUnderline"/>
          <w:highlight w:val="yellow"/>
        </w:rPr>
        <w:t>at best a 0.3 percent chance of hitting</w:t>
      </w:r>
      <w:r w:rsidRPr="005E7C69">
        <w:rPr>
          <w:rStyle w:val="StyleUnderline"/>
        </w:rPr>
        <w:t xml:space="preserve"> the Earth in 2880</w:t>
      </w:r>
      <w:r w:rsidRPr="005E7C69">
        <w:rPr>
          <w:sz w:val="14"/>
        </w:rPr>
        <w:t xml:space="preserve">. We don't know exactly where yet, because climate change is altering the Earth's rotation by tiny amounts — and on a timescale of 9 centuries, that change matters. The next frontier for scientists like Busch is finding all space rocks larger than 100 meters in diameter — the kind that "if it fell on a city, there's no more city," he says. But </w:t>
      </w:r>
      <w:r w:rsidRPr="005E7C69">
        <w:rPr>
          <w:rStyle w:val="StyleUnderline"/>
        </w:rPr>
        <w:t xml:space="preserve">even if a potential city-buster lurks out there in the darkness, that still means we </w:t>
      </w:r>
      <w:proofErr w:type="gramStart"/>
      <w:r w:rsidRPr="005E7C69">
        <w:rPr>
          <w:rStyle w:val="StyleUnderline"/>
        </w:rPr>
        <w:t>have to</w:t>
      </w:r>
      <w:proofErr w:type="gramEnd"/>
      <w:r w:rsidRPr="005E7C69">
        <w:rPr>
          <w:rStyle w:val="StyleUnderline"/>
        </w:rPr>
        <w:t xml:space="preserve"> reset our cultural expectations of total planetary apocalypse — which have been stuck in the same place for the last 20 years, largely thanks to Hollywood.</w:t>
      </w:r>
      <w:r w:rsidRPr="005E7C69">
        <w:rPr>
          <w:sz w:val="14"/>
        </w:rPr>
        <w:t xml:space="preserve"> Old-school end of the world </w:t>
      </w:r>
      <w:proofErr w:type="gramStart"/>
      <w:r w:rsidRPr="005E7C69">
        <w:rPr>
          <w:sz w:val="14"/>
        </w:rPr>
        <w:t>In</w:t>
      </w:r>
      <w:proofErr w:type="gramEnd"/>
      <w:r w:rsidRPr="005E7C69">
        <w:rPr>
          <w:sz w:val="14"/>
        </w:rPr>
        <w:t xml:space="preserve"> 1998, two asteroid disaster movies collided on the screen at roughly the same time. First came Mimi </w:t>
      </w:r>
      <w:proofErr w:type="spellStart"/>
      <w:r w:rsidRPr="005E7C69">
        <w:rPr>
          <w:sz w:val="14"/>
        </w:rPr>
        <w:t>Leder's</w:t>
      </w:r>
      <w:proofErr w:type="spellEnd"/>
      <w:r w:rsidRPr="005E7C69">
        <w:rPr>
          <w:sz w:val="14"/>
        </w:rPr>
        <w:t xml:space="preserve"> Deep Impact, which we might best describe as blue-state America's vision of an impact event. It was the somber, serious version, starring an MSNBC reporter and lots of government officials, including President Morgan Freeman. And then there was Michael Bay's </w:t>
      </w:r>
      <w:r w:rsidRPr="005E7C69">
        <w:rPr>
          <w:rStyle w:val="StyleUnderline"/>
        </w:rPr>
        <w:t>Armageddon</w:t>
      </w:r>
      <w:r w:rsidRPr="005E7C69">
        <w:rPr>
          <w:sz w:val="14"/>
        </w:rPr>
        <w:t xml:space="preserve"> — an asteroid movie for the red states. Ignoring science, Bay casually devastated New York and Paris with a meteor shower (take that, liberal elites!). The rest of the movie focused on Bruce Willis, Ben </w:t>
      </w:r>
      <w:proofErr w:type="gramStart"/>
      <w:r w:rsidRPr="005E7C69">
        <w:rPr>
          <w:sz w:val="14"/>
        </w:rPr>
        <w:t>Affleck</w:t>
      </w:r>
      <w:proofErr w:type="gramEnd"/>
      <w:r w:rsidRPr="005E7C69">
        <w:rPr>
          <w:sz w:val="14"/>
        </w:rPr>
        <w:t xml:space="preserve"> and a couple Space Shuttles' full of roughnecks, who blast off to kick some asteroid ass with an all-American H-bomb. This </w:t>
      </w:r>
      <w:r w:rsidRPr="005E7C69">
        <w:rPr>
          <w:rStyle w:val="StyleUnderline"/>
        </w:rPr>
        <w:t>was so unrealistic that Bay had to add a disclaimer in the credits that though he had consulted with NASA, the space agency did not endorse his story</w:t>
      </w:r>
      <w:r w:rsidRPr="005E7C69">
        <w:rPr>
          <w:sz w:val="14"/>
        </w:rPr>
        <w:t xml:space="preserve">. </w:t>
      </w:r>
      <w:r w:rsidRPr="005E7C69">
        <w:rPr>
          <w:rStyle w:val="StyleUnderline"/>
        </w:rPr>
        <w:t xml:space="preserve">Many years later, scientists calculated that for the movie's plot to work — the H-bomb splitting the Earthbound asteroid in two with enough energy to completely change the course of the two chunks — it would have to be a billion times more powerful than the largest H-bomb ever built. </w:t>
      </w:r>
      <w:r w:rsidRPr="005E7C69">
        <w:rPr>
          <w:rStyle w:val="Emphasis"/>
        </w:rPr>
        <w:t>Not surprisingly, it is the unserious Armageddon vision that persists in our cultural imagination</w:t>
      </w:r>
      <w:r w:rsidRPr="005E7C69">
        <w:rPr>
          <w:sz w:val="14"/>
        </w:rPr>
        <w:t xml:space="preserve">. "Every time I give a public talk about asteroids, someone jokes about Bruce Willis," Busch laments. When it comes to deflecting those smaller city-busting asteroids, it turns out, an H-bomb can be a useful tool. But "blowing an asteroid in half is not how it's done," Busch says. "It's a poorly-controlled process" — you wouldn't be able to designate where the chunks of rock went. </w:t>
      </w:r>
      <w:r w:rsidRPr="005E7C69">
        <w:rPr>
          <w:rStyle w:val="StyleUnderline"/>
        </w:rPr>
        <w:t>If you're going to make a fusion bomb do the work of predictable asteroid deflection, what you want to do is detonate it near one. Because it isn't about the explosion, it's about the waves of radiation that come in its wake. "What matters for an asteroid is the X-rays," Busch says. "They'd vaporize one whole side of the asteroid, just turn it into a cloud of gas" — and nudge the bulk of the rock off course. That's kind of a last resort option</w:t>
      </w:r>
      <w:r w:rsidRPr="005E7C69">
        <w:rPr>
          <w:sz w:val="14"/>
        </w:rPr>
        <w:t xml:space="preserve">. </w:t>
      </w:r>
      <w:r w:rsidRPr="005E7C69">
        <w:rPr>
          <w:rStyle w:val="StyleUnderline"/>
        </w:rPr>
        <w:t>Busch's preferred method for asteroid deflection is what he calls a "gravity tractor</w:t>
      </w:r>
      <w:r w:rsidRPr="005E7C69">
        <w:rPr>
          <w:sz w:val="14"/>
        </w:rPr>
        <w:t xml:space="preserve">." If you simply park a spacecraft near an object like 1950 DA, then over </w:t>
      </w:r>
      <w:proofErr w:type="gramStart"/>
      <w:r w:rsidRPr="005E7C69">
        <w:rPr>
          <w:sz w:val="14"/>
        </w:rPr>
        <w:t>a number of</w:t>
      </w:r>
      <w:proofErr w:type="gramEnd"/>
      <w:r w:rsidRPr="005E7C69">
        <w:rPr>
          <w:sz w:val="14"/>
        </w:rPr>
        <w:t xml:space="preserve"> years the weak gravitational pull of the spacecraft itself would change an asteroid's course enough to save the Earth. But </w:t>
      </w:r>
      <w:r w:rsidRPr="005E7C69">
        <w:rPr>
          <w:rStyle w:val="StyleUnderline"/>
        </w:rPr>
        <w:t>nobody's going to make a Hollywood thriller about the sensible method of bending asteroid orbits to our will</w:t>
      </w:r>
      <w:r w:rsidRPr="005E7C69">
        <w:rPr>
          <w:sz w:val="14"/>
        </w:rPr>
        <w:t xml:space="preserve">, Busch laments: "A </w:t>
      </w:r>
      <w:r w:rsidRPr="005E7C69">
        <w:rPr>
          <w:sz w:val="14"/>
        </w:rPr>
        <w:lastRenderedPageBreak/>
        <w:t xml:space="preserve">gravity tractor wouldn’t look that exciting, because you’re basically sitting there with the motor running for 10 years." Space rocks, the next generation </w:t>
      </w:r>
      <w:proofErr w:type="gramStart"/>
      <w:r w:rsidRPr="005E7C69">
        <w:rPr>
          <w:sz w:val="14"/>
        </w:rPr>
        <w:t>The</w:t>
      </w:r>
      <w:proofErr w:type="gramEnd"/>
      <w:r w:rsidRPr="005E7C69">
        <w:rPr>
          <w:sz w:val="14"/>
        </w:rPr>
        <w:t xml:space="preserve"> fact that Busch is involved in the anti-asteroid effort at all says a lot about how we got to this terribly safe juncture. Technically he works for the SETI Institute, the goal of which is to use telescope time to look for alien signals from the stars. But at a certain point, everyone's just looking for stuff from the sky. And </w:t>
      </w:r>
      <w:r w:rsidRPr="005E7C69">
        <w:rPr>
          <w:rStyle w:val="StyleUnderline"/>
        </w:rPr>
        <w:t xml:space="preserve">there's been so much </w:t>
      </w:r>
      <w:r w:rsidRPr="005E7C69">
        <w:rPr>
          <w:rStyle w:val="Emphasis"/>
        </w:rPr>
        <w:t>cross-pollination</w:t>
      </w:r>
      <w:r w:rsidRPr="005E7C69">
        <w:rPr>
          <w:rStyle w:val="StyleUnderline"/>
        </w:rPr>
        <w:t xml:space="preserve"> of asteroid science and research around the world in the last couple of decades, so much telescope-sharing, that it's hard to say exactly how many people are involved in the effort to log and track dangerous rocks. </w:t>
      </w:r>
      <w:r w:rsidRPr="005E7C69">
        <w:rPr>
          <w:sz w:val="14"/>
        </w:rPr>
        <w:t xml:space="preserve">Back in the Armageddon years, there were "fewer people working on this full-time than work in the average McDonald's," Busch says. </w:t>
      </w:r>
      <w:r w:rsidRPr="005E7C69">
        <w:rPr>
          <w:rStyle w:val="StyleUnderline"/>
        </w:rPr>
        <w:t>These days, "there's a large international effort that happens to be below the radar of the daily news." Some of it even recruited members of the public, as in the game-like project known as Asteroid Zoo</w:t>
      </w:r>
      <w:r w:rsidRPr="005E7C69">
        <w:rPr>
          <w:sz w:val="14"/>
        </w:rPr>
        <w:t xml:space="preserve">. </w:t>
      </w:r>
      <w:r w:rsidRPr="005E7C69">
        <w:rPr>
          <w:rStyle w:val="StyleUnderline"/>
        </w:rPr>
        <w:t>A big part of that effort, and a lot of the funding behind it, came in 2013</w:t>
      </w:r>
      <w:r w:rsidRPr="005E7C69">
        <w:rPr>
          <w:sz w:val="14"/>
        </w:rPr>
        <w:t xml:space="preserve">. That was the year a meteorite hit Russia, landing near Chelyabinsk, 930 miles east of Moscow, and injuring 1,000 people. You probably remember the viral dash cam videos of the meteorite's path across the sky. </w:t>
      </w:r>
    </w:p>
    <w:p w14:paraId="42DACFD8" w14:textId="730A9799" w:rsidR="00655C08" w:rsidRDefault="00655C08" w:rsidP="00655C08"/>
    <w:p w14:paraId="1AB01314" w14:textId="77777777" w:rsidR="00157A9F" w:rsidRPr="005E7C69" w:rsidRDefault="00157A9F" w:rsidP="00157A9F">
      <w:pPr>
        <w:pStyle w:val="Heading4"/>
      </w:pPr>
      <w:r w:rsidRPr="005E7C69">
        <w:t>Current infrastructure and future generations solve – no threat for next 188 years despite tabloids</w:t>
      </w:r>
    </w:p>
    <w:p w14:paraId="6FD8AAD3" w14:textId="77777777" w:rsidR="00157A9F" w:rsidRPr="005E7C69" w:rsidRDefault="00157A9F" w:rsidP="00157A9F">
      <w:r w:rsidRPr="005E7C69">
        <w:rPr>
          <w:rStyle w:val="Style13ptBold"/>
        </w:rPr>
        <w:t>Mandelbaum, 7-24</w:t>
      </w:r>
      <w:r w:rsidRPr="005E7C69">
        <w:t xml:space="preserve">-2019 (Ryan F. Mandelbaum, Science Writer, "Who Protects Earth From </w:t>
      </w:r>
      <w:proofErr w:type="gramStart"/>
      <w:r w:rsidRPr="005E7C69">
        <w:t>Asteroids?,</w:t>
      </w:r>
      <w:proofErr w:type="gramEnd"/>
      <w:r w:rsidRPr="005E7C69">
        <w:t>" Gizmodo, https://gizmodo.com/who-protects-earth-from-asteroids-1836193730, 7-28-2019) AB</w:t>
      </w:r>
    </w:p>
    <w:p w14:paraId="661E4235" w14:textId="77777777" w:rsidR="00157A9F" w:rsidRPr="005E7C69" w:rsidRDefault="00157A9F" w:rsidP="00157A9F">
      <w:pPr>
        <w:rPr>
          <w:sz w:val="14"/>
        </w:rPr>
      </w:pPr>
      <w:r w:rsidRPr="005E7C69">
        <w:rPr>
          <w:rStyle w:val="StyleUnderline"/>
        </w:rPr>
        <w:t xml:space="preserve">Of all the things that could end our world, </w:t>
      </w:r>
      <w:r w:rsidRPr="005E7C69">
        <w:rPr>
          <w:rStyle w:val="Emphasis"/>
        </w:rPr>
        <w:t xml:space="preserve">an </w:t>
      </w:r>
      <w:r w:rsidRPr="005E7C69">
        <w:rPr>
          <w:rStyle w:val="Emphasis"/>
          <w:highlight w:val="yellow"/>
        </w:rPr>
        <w:t xml:space="preserve">asteroid </w:t>
      </w:r>
      <w:r w:rsidRPr="005E7C69">
        <w:rPr>
          <w:rStyle w:val="Emphasis"/>
        </w:rPr>
        <w:t xml:space="preserve">strike </w:t>
      </w:r>
      <w:r w:rsidRPr="005E7C69">
        <w:rPr>
          <w:rStyle w:val="Emphasis"/>
          <w:highlight w:val="yellow"/>
        </w:rPr>
        <w:t xml:space="preserve">may be </w:t>
      </w:r>
      <w:r w:rsidRPr="005E7C69">
        <w:rPr>
          <w:rStyle w:val="Emphasis"/>
        </w:rPr>
        <w:t xml:space="preserve">the </w:t>
      </w:r>
      <w:r w:rsidRPr="005E7C69">
        <w:rPr>
          <w:rStyle w:val="Emphasis"/>
          <w:highlight w:val="yellow"/>
        </w:rPr>
        <w:t xml:space="preserve">doomsday we have </w:t>
      </w:r>
      <w:r w:rsidRPr="005E7C69">
        <w:rPr>
          <w:rStyle w:val="Emphasis"/>
        </w:rPr>
        <w:t xml:space="preserve">the </w:t>
      </w:r>
      <w:r w:rsidRPr="005E7C69">
        <w:rPr>
          <w:rStyle w:val="Emphasis"/>
          <w:highlight w:val="yellow"/>
        </w:rPr>
        <w:t>most control over</w:t>
      </w:r>
      <w:r w:rsidRPr="005E7C69">
        <w:rPr>
          <w:sz w:val="14"/>
        </w:rPr>
        <w:t xml:space="preserve">. In fact, </w:t>
      </w:r>
      <w:r w:rsidRPr="005E7C69">
        <w:rPr>
          <w:rStyle w:val="Emphasis"/>
        </w:rPr>
        <w:t xml:space="preserve">an asteroid strike is near the bottom of the list of feasible </w:t>
      </w:r>
      <w:proofErr w:type="spellStart"/>
      <w:r w:rsidRPr="005E7C69">
        <w:rPr>
          <w:rStyle w:val="Emphasis"/>
        </w:rPr>
        <w:t>armageddons</w:t>
      </w:r>
      <w:proofErr w:type="spellEnd"/>
      <w:r w:rsidRPr="005E7C69">
        <w:rPr>
          <w:sz w:val="14"/>
        </w:rPr>
        <w:t xml:space="preserve">. After all, we inhabit a nuclear weapon-armed world where human activity is permanently altering habitats and changing the climate and where overuse of antibiotics is leading to deadly new strains of bacteria. But the effects of an asteroid strike—tsunamis, shock waves, and flattening winds, could be catastrophic. So, </w:t>
      </w:r>
      <w:r w:rsidRPr="005E7C69">
        <w:rPr>
          <w:rStyle w:val="StyleUnderline"/>
          <w:highlight w:val="yellow"/>
        </w:rPr>
        <w:t>there are scientists who devote their time and research to preparing</w:t>
      </w:r>
      <w:r w:rsidRPr="005E7C69">
        <w:rPr>
          <w:rStyle w:val="StyleUnderline"/>
        </w:rPr>
        <w:t xml:space="preserve"> for this scenario. Though no known asteroid has a chance of bringing about large-scale destruction in our lifetimes, potentially hazardous asteroids make daily fodder for tabloids</w:t>
      </w:r>
      <w:r w:rsidRPr="005E7C69">
        <w:rPr>
          <w:sz w:val="14"/>
        </w:rPr>
        <w:t xml:space="preserve">—and the U.S. government and scientists around the world take them seriously. Just this past spring, NASA, FEMA, and other space agencies teamed up to simulate an asteroid strike, playing out the decision-making required if telescopes do chance upon a new threat. “If you look at the consequences, they could be enormous. We’re talking about potential city killers, impacts that can wipe out an entire continent or even cause civilization to collapse. But </w:t>
      </w:r>
      <w:r w:rsidRPr="005E7C69">
        <w:rPr>
          <w:rStyle w:val="Emphasis"/>
        </w:rPr>
        <w:t xml:space="preserve">the </w:t>
      </w:r>
      <w:r w:rsidRPr="005E7C69">
        <w:rPr>
          <w:rStyle w:val="Emphasis"/>
          <w:highlight w:val="yellow"/>
        </w:rPr>
        <w:t>probability is extremely low</w:t>
      </w:r>
      <w:r w:rsidRPr="005E7C69">
        <w:rPr>
          <w:sz w:val="14"/>
        </w:rPr>
        <w:t xml:space="preserve">. </w:t>
      </w:r>
      <w:r w:rsidRPr="005E7C69">
        <w:rPr>
          <w:rStyle w:val="StyleUnderline"/>
        </w:rPr>
        <w:t>It’s the classic low-probability, high-consequence problem</w:t>
      </w:r>
      <w:r w:rsidRPr="005E7C69">
        <w:rPr>
          <w:sz w:val="14"/>
        </w:rPr>
        <w:t xml:space="preserve">,” </w:t>
      </w:r>
      <w:r w:rsidRPr="005E7C69">
        <w:rPr>
          <w:rStyle w:val="StyleUnderline"/>
        </w:rPr>
        <w:t xml:space="preserve">Mark </w:t>
      </w:r>
      <w:proofErr w:type="spellStart"/>
      <w:r w:rsidRPr="005E7C69">
        <w:rPr>
          <w:rStyle w:val="StyleUnderline"/>
        </w:rPr>
        <w:t>Boslough</w:t>
      </w:r>
      <w:proofErr w:type="spellEnd"/>
      <w:r w:rsidRPr="005E7C69">
        <w:rPr>
          <w:rStyle w:val="StyleUnderline"/>
        </w:rPr>
        <w:t>, adjunct professor of Earth and planetary sciences at the University of New Mexico, told Gizmodo. “I don’t spend a lot of time worrying about it.”</w:t>
      </w:r>
      <w:r w:rsidRPr="005E7C69">
        <w:rPr>
          <w:sz w:val="14"/>
        </w:rPr>
        <w:t xml:space="preserve"> Where they’re coming from </w:t>
      </w:r>
      <w:proofErr w:type="gramStart"/>
      <w:r w:rsidRPr="005E7C69">
        <w:rPr>
          <w:sz w:val="14"/>
        </w:rPr>
        <w:t>The</w:t>
      </w:r>
      <w:proofErr w:type="gramEnd"/>
      <w:r w:rsidRPr="005E7C69">
        <w:rPr>
          <w:sz w:val="14"/>
        </w:rPr>
        <w:t xml:space="preserve"> solar system formed from a disk of matter surrounding the early Sun. Much but not </w:t>
      </w:r>
      <w:proofErr w:type="gramStart"/>
      <w:r w:rsidRPr="005E7C69">
        <w:rPr>
          <w:sz w:val="14"/>
        </w:rPr>
        <w:t>all of</w:t>
      </w:r>
      <w:proofErr w:type="gramEnd"/>
      <w:r w:rsidRPr="005E7C69">
        <w:rPr>
          <w:sz w:val="14"/>
        </w:rPr>
        <w:t xml:space="preserve"> that stuff coalesced into the planets. In the region between Mars and Jupiter, for example, Jupiter’s strong gravity halted planetary formation, and instead, lots of small rocky bodies crashed into one another and now live on as asteroids. Occasionally, gravitational forces from Jupiter can perturb these objects’ orbits closer to Earth. Other objects, like icy comets, will occasionally come close to Earth in their elliptical orbits. Together, these asteroids and comets make up the “Near-Earth Objects,” or NEOs. </w:t>
      </w:r>
      <w:proofErr w:type="gramStart"/>
      <w:r w:rsidRPr="005E7C69">
        <w:rPr>
          <w:sz w:val="14"/>
        </w:rPr>
        <w:t>By definition, NEOs</w:t>
      </w:r>
      <w:proofErr w:type="gramEnd"/>
      <w:r w:rsidRPr="005E7C69">
        <w:rPr>
          <w:sz w:val="14"/>
        </w:rPr>
        <w:t xml:space="preserve"> are </w:t>
      </w:r>
      <w:proofErr w:type="spellStart"/>
      <w:r w:rsidRPr="005E7C69">
        <w:rPr>
          <w:sz w:val="14"/>
        </w:rPr>
        <w:t>any body</w:t>
      </w:r>
      <w:proofErr w:type="spellEnd"/>
      <w:r w:rsidRPr="005E7C69">
        <w:rPr>
          <w:sz w:val="14"/>
        </w:rPr>
        <w:t xml:space="preserve"> within 1.3 astronomical units of the Sun, where 1 astronomical unit is approximately 93 million miles, the distance between Earth and the Sun, including comets with orbits around the Sun that take less than 200 years. </w:t>
      </w:r>
      <w:r w:rsidRPr="005E7C69">
        <w:rPr>
          <w:rStyle w:val="StyleUnderline"/>
        </w:rPr>
        <w:t>Scientists have drafted a list of NEOs we should worry about, which are called potentially hazardous asteroids</w:t>
      </w:r>
      <w:r w:rsidRPr="005E7C69">
        <w:rPr>
          <w:sz w:val="14"/>
        </w:rPr>
        <w:t xml:space="preserve">. These are bodies that cross Earth’s orbit and measure 140 meters across or larger, around the size of a football stadium, and come within .05 AU to Earth, or about 20 times the average distance to the Moon. Should something this size impact Earth, it would cause regional catastrophe, </w:t>
      </w:r>
      <w:proofErr w:type="spellStart"/>
      <w:r w:rsidRPr="005E7C69">
        <w:rPr>
          <w:sz w:val="14"/>
        </w:rPr>
        <w:t>Boslough</w:t>
      </w:r>
      <w:proofErr w:type="spellEnd"/>
      <w:r w:rsidRPr="005E7C69">
        <w:rPr>
          <w:sz w:val="14"/>
        </w:rPr>
        <w:t xml:space="preserve"> explained. And there are a lot of potential catastrophes that come with one meteorite strike, from high-speed winds to tsunamis to body-cooking heat to shockwaves. </w:t>
      </w:r>
      <w:r w:rsidRPr="005E7C69">
        <w:rPr>
          <w:rStyle w:val="StyleUnderline"/>
        </w:rPr>
        <w:t>Asteroid strikes have long lived in the public concern</w:t>
      </w:r>
      <w:r w:rsidRPr="005E7C69">
        <w:rPr>
          <w:sz w:val="14"/>
        </w:rPr>
        <w:t xml:space="preserve">. Paul </w:t>
      </w:r>
      <w:proofErr w:type="spellStart"/>
      <w:r w:rsidRPr="005E7C69">
        <w:rPr>
          <w:sz w:val="14"/>
        </w:rPr>
        <w:t>Chodas</w:t>
      </w:r>
      <w:proofErr w:type="spellEnd"/>
      <w:r w:rsidRPr="005E7C69">
        <w:rPr>
          <w:sz w:val="14"/>
        </w:rPr>
        <w:t xml:space="preserve">, or as </w:t>
      </w:r>
      <w:proofErr w:type="spellStart"/>
      <w:r w:rsidRPr="005E7C69">
        <w:rPr>
          <w:sz w:val="14"/>
        </w:rPr>
        <w:t>Boslough</w:t>
      </w:r>
      <w:proofErr w:type="spellEnd"/>
      <w:r w:rsidRPr="005E7C69">
        <w:rPr>
          <w:sz w:val="14"/>
        </w:rPr>
        <w:t xml:space="preserve"> refers to him, “the Grand Master of Disaster,” engineered the 2019 Planetary Defense Conference tabletop exercise and made the decision to destroy New York City in the simulation. He explained that he was partially inspired by books he’d read as a kid, like The Conquest of Space by Willy Lee, and a painting of a burning, asteroid-struck New York City by Chesley </w:t>
      </w:r>
      <w:proofErr w:type="spellStart"/>
      <w:r w:rsidRPr="005E7C69">
        <w:rPr>
          <w:sz w:val="14"/>
        </w:rPr>
        <w:t>Bonestell</w:t>
      </w:r>
      <w:proofErr w:type="spellEnd"/>
      <w:r w:rsidRPr="005E7C69">
        <w:rPr>
          <w:sz w:val="14"/>
        </w:rPr>
        <w:t xml:space="preserve">. When did scientists start worrying about asteroid impacts? As early as 1694, astronomer Edmond </w:t>
      </w:r>
      <w:r w:rsidRPr="005E7C69">
        <w:rPr>
          <w:rStyle w:val="StyleUnderline"/>
        </w:rPr>
        <w:t>Halley</w:t>
      </w:r>
      <w:r w:rsidRPr="005E7C69">
        <w:rPr>
          <w:sz w:val="14"/>
        </w:rPr>
        <w:t xml:space="preserve"> (of Halley’s comet fame) </w:t>
      </w:r>
      <w:r w:rsidRPr="005E7C69">
        <w:rPr>
          <w:rStyle w:val="StyleUnderline"/>
        </w:rPr>
        <w:t xml:space="preserve">suggested that comets might be able to impact Earth, and throughout the 18th and 19th centuries, others considered comet impacts a possibility—but </w:t>
      </w:r>
      <w:r w:rsidRPr="005E7C69">
        <w:rPr>
          <w:rStyle w:val="Emphasis"/>
        </w:rPr>
        <w:t>there were too few observed comets for these scientists to really worry</w:t>
      </w:r>
      <w:r w:rsidRPr="005E7C69">
        <w:rPr>
          <w:rStyle w:val="StyleUnderline"/>
        </w:rPr>
        <w:t>, according to a NASA release</w:t>
      </w:r>
      <w:r w:rsidRPr="005E7C69">
        <w:rPr>
          <w:sz w:val="14"/>
        </w:rPr>
        <w:t xml:space="preserve">. Then, in 1908, the famous Tunguska event flattened a forest in Russia, and in the 1930s, scientists began discovering large asteroids like the asteroid Hermes that passed </w:t>
      </w:r>
      <w:r w:rsidRPr="005E7C69">
        <w:rPr>
          <w:sz w:val="14"/>
        </w:rPr>
        <w:lastRenderedPageBreak/>
        <w:t xml:space="preserve">closely by Earth—perhaps the Tunguska event was an asteroid strike, and perhaps there were more asteroids to worry about. And in 1980, father-son team Luis and Walter Alvarez alongside scientists Frank </w:t>
      </w:r>
      <w:proofErr w:type="spellStart"/>
      <w:r w:rsidRPr="005E7C69">
        <w:rPr>
          <w:sz w:val="14"/>
        </w:rPr>
        <w:t>Asaro</w:t>
      </w:r>
      <w:proofErr w:type="spellEnd"/>
      <w:r w:rsidRPr="005E7C69">
        <w:rPr>
          <w:sz w:val="14"/>
        </w:rPr>
        <w:t xml:space="preserve"> and Helen Vaughn Michel discovered the rare element iridium in a layer of rock approximately 65 million years old, which they hypothesized was brought by a large asteroid. This discovery, and other research, is now the basis of the well-accepted theory that a large impact brought about the extinction of the dinosaurs. But that theory was controversial, and it took 30 years before it reached near-consensus status (some still contest how significant the impact was to the mass extinction). But perhaps the most important moment in modern asteroid-impact history didn’t occur on Earth. In 1993, scientists Carolyn and Eugene M. Shoemaker and David Levy discovered a comet orbiting Jupiter. Interest in comet Shoemaker-Levy 9, both public and scientific, skyrocketed as researchers realized that the comet would collide with Jupiter, which ultimately happened in July 1994, 25 years ago this month, leaving behind dark scars on the gas planet that were visible for months. Most of the scientists I spoke to </w:t>
      </w:r>
      <w:proofErr w:type="gramStart"/>
      <w:r w:rsidRPr="005E7C69">
        <w:rPr>
          <w:sz w:val="14"/>
        </w:rPr>
        <w:t>mentioned</w:t>
      </w:r>
      <w:proofErr w:type="gramEnd"/>
      <w:r w:rsidRPr="005E7C69">
        <w:rPr>
          <w:sz w:val="14"/>
        </w:rPr>
        <w:t xml:space="preserve"> the importance of Shoemaker-Levy 9 to their study of near-Earth asteroids. The comet marked the first visit to an observatory by Kelly Fast, NASA’s Near-Earth Object Observations Program manager. </w:t>
      </w:r>
      <w:proofErr w:type="spellStart"/>
      <w:r w:rsidRPr="005E7C69">
        <w:rPr>
          <w:sz w:val="14"/>
        </w:rPr>
        <w:t>Boslough’s</w:t>
      </w:r>
      <w:proofErr w:type="spellEnd"/>
      <w:r w:rsidRPr="005E7C69">
        <w:rPr>
          <w:sz w:val="14"/>
        </w:rPr>
        <w:t xml:space="preserve"> group created some predictions and models of the comet’s impact, while </w:t>
      </w:r>
      <w:proofErr w:type="spellStart"/>
      <w:r w:rsidRPr="005E7C69">
        <w:rPr>
          <w:sz w:val="14"/>
        </w:rPr>
        <w:t>Chodas</w:t>
      </w:r>
      <w:proofErr w:type="spellEnd"/>
      <w:r w:rsidRPr="005E7C69">
        <w:rPr>
          <w:sz w:val="14"/>
        </w:rPr>
        <w:t xml:space="preserve"> was involved in predicting the comet’s orbit. In other words, if something can smash into Jupiter, then something else could hit Earth. “It was obvious that the Earth had been impacted—there were other visible craters like the Meteor Crater in </w:t>
      </w:r>
      <w:proofErr w:type="gramStart"/>
      <w:r w:rsidRPr="005E7C69">
        <w:rPr>
          <w:sz w:val="14"/>
        </w:rPr>
        <w:t>Arizona</w:t>
      </w:r>
      <w:proofErr w:type="gramEnd"/>
      <w:r w:rsidRPr="005E7C69">
        <w:rPr>
          <w:sz w:val="14"/>
        </w:rPr>
        <w:t xml:space="preserve"> and you could see impact craters on the Moon,” Fast told Gizmodo. “But Shoemaker-Levy 9 showed us that impacts can happen today.” </w:t>
      </w:r>
      <w:r w:rsidRPr="005E7C69">
        <w:rPr>
          <w:rStyle w:val="StyleUnderline"/>
        </w:rPr>
        <w:t>Thanks to the public awareness of Shoemaker-Levy 9 and increased acceptance of the Alvarez impact theory, Congress grew interested in protecting the Earth from strikes</w:t>
      </w:r>
      <w:r w:rsidRPr="005E7C69">
        <w:rPr>
          <w:sz w:val="14"/>
        </w:rPr>
        <w:t xml:space="preserve">. Congress had already requested NASA to look into a program to survey asteroids in 1992, but </w:t>
      </w:r>
      <w:proofErr w:type="gramStart"/>
      <w:r w:rsidRPr="005E7C69">
        <w:rPr>
          <w:rStyle w:val="StyleUnderline"/>
        </w:rPr>
        <w:t>In</w:t>
      </w:r>
      <w:proofErr w:type="gramEnd"/>
      <w:r w:rsidRPr="005E7C69">
        <w:rPr>
          <w:rStyle w:val="StyleUnderline"/>
        </w:rPr>
        <w:t xml:space="preserve"> 1998, they ordered NASA to catalogue all near-Earth asteroids larger than a kilometer in size within 10 years</w:t>
      </w:r>
      <w:r w:rsidRPr="005E7C69">
        <w:rPr>
          <w:sz w:val="14"/>
        </w:rPr>
        <w:t>, and that summer</w:t>
      </w:r>
      <w:r w:rsidRPr="005E7C69">
        <w:rPr>
          <w:rStyle w:val="StyleUnderline"/>
        </w:rPr>
        <w:t xml:space="preserve">, NASA established the Near-Earth Object Observations Program </w:t>
      </w:r>
      <w:r w:rsidRPr="005E7C69">
        <w:rPr>
          <w:sz w:val="14"/>
        </w:rPr>
        <w:t xml:space="preserve">headquartered at Jet Propulsion Laboratory in Pasadena, now called the Center for Near-Earth Object Studies, which compiles and computes orbits for near-Earth asteroids. </w:t>
      </w:r>
      <w:r w:rsidRPr="005E7C69">
        <w:rPr>
          <w:rStyle w:val="StyleUnderline"/>
        </w:rPr>
        <w:t xml:space="preserve">In 2005, Congress expanded the goal to include 90 percent of near-Earth objects 140 meters in size or larger by 2020. </w:t>
      </w:r>
      <w:r w:rsidRPr="005E7C69">
        <w:rPr>
          <w:sz w:val="14"/>
        </w:rPr>
        <w:t xml:space="preserve">Where we are </w:t>
      </w:r>
      <w:r w:rsidRPr="005E7C69">
        <w:rPr>
          <w:rStyle w:val="Emphasis"/>
          <w:highlight w:val="yellow"/>
        </w:rPr>
        <w:t>Planetary defense</w:t>
      </w:r>
      <w:r w:rsidRPr="005E7C69">
        <w:rPr>
          <w:rStyle w:val="StyleUnderline"/>
          <w:highlight w:val="yellow"/>
        </w:rPr>
        <w:t xml:space="preserve"> is </w:t>
      </w:r>
      <w:r w:rsidRPr="005E7C69">
        <w:rPr>
          <w:rStyle w:val="StyleUnderline"/>
        </w:rPr>
        <w:t xml:space="preserve">now a </w:t>
      </w:r>
      <w:r w:rsidRPr="005E7C69">
        <w:rPr>
          <w:rStyle w:val="Emphasis"/>
          <w:highlight w:val="yellow"/>
        </w:rPr>
        <w:t>multi-pronged</w:t>
      </w:r>
      <w:r w:rsidRPr="005E7C69">
        <w:rPr>
          <w:rStyle w:val="StyleUnderline"/>
          <w:highlight w:val="yellow"/>
        </w:rPr>
        <w:t xml:space="preserve">, </w:t>
      </w:r>
      <w:r w:rsidRPr="005E7C69">
        <w:rPr>
          <w:rStyle w:val="Emphasis"/>
          <w:highlight w:val="yellow"/>
        </w:rPr>
        <w:t>international enterprise</w:t>
      </w:r>
      <w:r w:rsidRPr="005E7C69">
        <w:rPr>
          <w:rStyle w:val="StyleUnderline"/>
          <w:highlight w:val="yellow"/>
        </w:rPr>
        <w:t xml:space="preserve"> with a </w:t>
      </w:r>
      <w:r w:rsidRPr="005E7C69">
        <w:rPr>
          <w:rStyle w:val="Emphasis"/>
          <w:highlight w:val="yellow"/>
        </w:rPr>
        <w:t>many-million-dollar budget</w:t>
      </w:r>
      <w:r w:rsidRPr="005E7C69">
        <w:rPr>
          <w:sz w:val="14"/>
        </w:rPr>
        <w:t xml:space="preserve">. </w:t>
      </w:r>
      <w:r w:rsidRPr="005E7C69">
        <w:rPr>
          <w:rStyle w:val="StyleUnderline"/>
        </w:rPr>
        <w:t xml:space="preserve">For the United States, </w:t>
      </w:r>
      <w:r w:rsidRPr="005E7C69">
        <w:rPr>
          <w:rStyle w:val="StyleUnderline"/>
          <w:highlight w:val="yellow"/>
        </w:rPr>
        <w:t>NASA</w:t>
      </w:r>
      <w:r w:rsidRPr="005E7C69">
        <w:rPr>
          <w:rStyle w:val="StyleUnderline"/>
        </w:rPr>
        <w:t xml:space="preserve">’s overarching Planetary Defense Coordination Office </w:t>
      </w:r>
      <w:proofErr w:type="gramStart"/>
      <w:r w:rsidRPr="005E7C69">
        <w:rPr>
          <w:rStyle w:val="StyleUnderline"/>
          <w:highlight w:val="yellow"/>
        </w:rPr>
        <w:t>is in charge of</w:t>
      </w:r>
      <w:proofErr w:type="gramEnd"/>
      <w:r w:rsidRPr="005E7C69">
        <w:rPr>
          <w:rStyle w:val="StyleUnderline"/>
          <w:highlight w:val="yellow"/>
        </w:rPr>
        <w:t xml:space="preserve"> projects that </w:t>
      </w:r>
      <w:r w:rsidRPr="005E7C69">
        <w:rPr>
          <w:rStyle w:val="Emphasis"/>
          <w:highlight w:val="yellow"/>
        </w:rPr>
        <w:t xml:space="preserve">hunt for </w:t>
      </w:r>
      <w:r w:rsidRPr="005E7C69">
        <w:rPr>
          <w:rStyle w:val="Emphasis"/>
        </w:rPr>
        <w:t xml:space="preserve">nearby </w:t>
      </w:r>
      <w:r w:rsidRPr="005E7C69">
        <w:rPr>
          <w:rStyle w:val="Emphasis"/>
          <w:highlight w:val="yellow"/>
        </w:rPr>
        <w:t>asteroids</w:t>
      </w:r>
      <w:r w:rsidRPr="005E7C69">
        <w:rPr>
          <w:rStyle w:val="StyleUnderline"/>
        </w:rPr>
        <w:t xml:space="preserve">, </w:t>
      </w:r>
      <w:r w:rsidRPr="005E7C69">
        <w:rPr>
          <w:rStyle w:val="StyleUnderline"/>
          <w:highlight w:val="yellow"/>
        </w:rPr>
        <w:t>and</w:t>
      </w:r>
      <w:r w:rsidRPr="005E7C69">
        <w:rPr>
          <w:rStyle w:val="StyleUnderline"/>
        </w:rPr>
        <w:t xml:space="preserve"> for communications to the government, media, and the public about potentially hazardous objects</w:t>
      </w:r>
      <w:r w:rsidRPr="005E7C69">
        <w:rPr>
          <w:sz w:val="14"/>
        </w:rPr>
        <w:t xml:space="preserve">. </w:t>
      </w:r>
      <w:r w:rsidRPr="005E7C69">
        <w:rPr>
          <w:rStyle w:val="StyleUnderline"/>
        </w:rPr>
        <w:t xml:space="preserve">They also </w:t>
      </w:r>
      <w:r w:rsidRPr="005E7C69">
        <w:rPr>
          <w:rStyle w:val="Emphasis"/>
          <w:highlight w:val="yellow"/>
        </w:rPr>
        <w:t>develop research</w:t>
      </w:r>
      <w:r w:rsidRPr="005E7C69">
        <w:rPr>
          <w:rStyle w:val="StyleUnderline"/>
        </w:rPr>
        <w:t xml:space="preserve"> techniques </w:t>
      </w:r>
      <w:r w:rsidRPr="005E7C69">
        <w:rPr>
          <w:rStyle w:val="StyleUnderline"/>
          <w:highlight w:val="yellow"/>
        </w:rPr>
        <w:t xml:space="preserve">to </w:t>
      </w:r>
      <w:r w:rsidRPr="005E7C69">
        <w:rPr>
          <w:rStyle w:val="Emphasis"/>
          <w:highlight w:val="yellow"/>
        </w:rPr>
        <w:t>prevent impacts</w:t>
      </w:r>
      <w:r w:rsidRPr="005E7C69">
        <w:rPr>
          <w:rStyle w:val="StyleUnderline"/>
          <w:highlight w:val="yellow"/>
        </w:rPr>
        <w:t xml:space="preserve">, and </w:t>
      </w:r>
      <w:r w:rsidRPr="005E7C69">
        <w:rPr>
          <w:rStyle w:val="Emphasis"/>
          <w:highlight w:val="yellow"/>
        </w:rPr>
        <w:t>coordinate</w:t>
      </w:r>
      <w:r w:rsidRPr="005E7C69">
        <w:rPr>
          <w:rStyle w:val="StyleUnderline"/>
          <w:highlight w:val="yellow"/>
        </w:rPr>
        <w:t xml:space="preserve"> with</w:t>
      </w:r>
      <w:r w:rsidRPr="005E7C69">
        <w:rPr>
          <w:rStyle w:val="StyleUnderline"/>
        </w:rPr>
        <w:t xml:space="preserve"> the </w:t>
      </w:r>
      <w:r w:rsidRPr="005E7C69">
        <w:rPr>
          <w:rStyle w:val="Emphasis"/>
          <w:highlight w:val="yellow"/>
        </w:rPr>
        <w:t>government</w:t>
      </w:r>
      <w:r w:rsidRPr="005E7C69">
        <w:rPr>
          <w:rStyle w:val="Emphasis"/>
        </w:rPr>
        <w:t xml:space="preserve"> and </w:t>
      </w:r>
      <w:r w:rsidRPr="005E7C69">
        <w:rPr>
          <w:rStyle w:val="Emphasis"/>
          <w:highlight w:val="yellow"/>
        </w:rPr>
        <w:t>agencies</w:t>
      </w:r>
      <w:r w:rsidRPr="005E7C69">
        <w:rPr>
          <w:rStyle w:val="StyleUnderline"/>
        </w:rPr>
        <w:t xml:space="preserve"> like </w:t>
      </w:r>
      <w:r w:rsidRPr="005E7C69">
        <w:rPr>
          <w:rStyle w:val="Emphasis"/>
        </w:rPr>
        <w:t>FEMA</w:t>
      </w:r>
      <w:r w:rsidRPr="005E7C69">
        <w:rPr>
          <w:rStyle w:val="StyleUnderline"/>
        </w:rPr>
        <w:t xml:space="preserve"> on </w:t>
      </w:r>
      <w:r w:rsidRPr="005E7C69">
        <w:rPr>
          <w:rStyle w:val="Emphasis"/>
        </w:rPr>
        <w:t>how to respond</w:t>
      </w:r>
      <w:r w:rsidRPr="005E7C69">
        <w:rPr>
          <w:rStyle w:val="StyleUnderline"/>
        </w:rPr>
        <w:t xml:space="preserve"> to a potential strike</w:t>
      </w:r>
      <w:r w:rsidRPr="005E7C69">
        <w:rPr>
          <w:sz w:val="14"/>
        </w:rPr>
        <w:t xml:space="preserve">. </w:t>
      </w:r>
      <w:r w:rsidRPr="005E7C69">
        <w:rPr>
          <w:rStyle w:val="StyleUnderline"/>
        </w:rPr>
        <w:t xml:space="preserve">Space agencies around the world like the European Space Agency, the Japanese Aerospace Exploration Agency, </w:t>
      </w:r>
      <w:proofErr w:type="spellStart"/>
      <w:r w:rsidRPr="005E7C69">
        <w:rPr>
          <w:rStyle w:val="StyleUnderline"/>
        </w:rPr>
        <w:t>Roscosmos</w:t>
      </w:r>
      <w:proofErr w:type="spellEnd"/>
      <w:r w:rsidRPr="005E7C69">
        <w:rPr>
          <w:rStyle w:val="StyleUnderline"/>
        </w:rPr>
        <w:t xml:space="preserve">, and others all run various surveys and projects with respect to monitoring and researching NEOs. </w:t>
      </w:r>
      <w:r w:rsidRPr="005E7C69">
        <w:rPr>
          <w:sz w:val="14"/>
        </w:rPr>
        <w:t xml:space="preserve">So, what are scientists doing? </w:t>
      </w:r>
      <w:r w:rsidRPr="005E7C69">
        <w:rPr>
          <w:rStyle w:val="StyleUnderline"/>
        </w:rPr>
        <w:t>NASA runs the Wide-field Infrared Survey Explorer (WISE, now called NEOWISE) space telescope that surveys the sky for asteroids and the Infrared Telescope Facility (IRTF) in Hawaii, which characterizes recently discovered NEOs, while scientists run projects like the University of Arizona’s Catalina Sky Survey, the Pan-STARRS project in Hawaii, and others using general-purpose telescopes</w:t>
      </w:r>
      <w:r w:rsidRPr="005E7C69">
        <w:rPr>
          <w:sz w:val="14"/>
        </w:rPr>
        <w:t xml:space="preserve">. Researchers must then follow up </w:t>
      </w:r>
      <w:proofErr w:type="gramStart"/>
      <w:r w:rsidRPr="005E7C69">
        <w:rPr>
          <w:sz w:val="14"/>
        </w:rPr>
        <w:t>in order to</w:t>
      </w:r>
      <w:proofErr w:type="gramEnd"/>
      <w:r w:rsidRPr="005E7C69">
        <w:rPr>
          <w:sz w:val="14"/>
        </w:rPr>
        <w:t xml:space="preserve"> document an asteroid’s properties and offer data for CNEOS scientists to calculate orbits and trajectories using systems first developed by </w:t>
      </w:r>
      <w:proofErr w:type="spellStart"/>
      <w:r w:rsidRPr="005E7C69">
        <w:rPr>
          <w:sz w:val="14"/>
        </w:rPr>
        <w:t>Chodas</w:t>
      </w:r>
      <w:proofErr w:type="spellEnd"/>
      <w:r w:rsidRPr="005E7C69">
        <w:rPr>
          <w:sz w:val="14"/>
        </w:rPr>
        <w:t xml:space="preserve">. </w:t>
      </w:r>
      <w:r w:rsidRPr="005E7C69">
        <w:rPr>
          <w:rStyle w:val="StyleUnderline"/>
        </w:rPr>
        <w:t>There are plenty of other surveys and NEO missions around the world</w:t>
      </w:r>
      <w:r w:rsidRPr="005E7C69">
        <w:rPr>
          <w:sz w:val="14"/>
        </w:rPr>
        <w:t xml:space="preserve">. </w:t>
      </w:r>
      <w:r w:rsidRPr="005E7C69">
        <w:rPr>
          <w:rStyle w:val="Emphasis"/>
        </w:rPr>
        <w:t xml:space="preserve">As for whether you should be concerned, for now, there are no known asteroids worth worrying about, regardless of what an incessant stream of tabloid headlines </w:t>
      </w:r>
      <w:proofErr w:type="gramStart"/>
      <w:r w:rsidRPr="005E7C69">
        <w:rPr>
          <w:rStyle w:val="Emphasis"/>
        </w:rPr>
        <w:t>tell</w:t>
      </w:r>
      <w:proofErr w:type="gramEnd"/>
      <w:r w:rsidRPr="005E7C69">
        <w:rPr>
          <w:rStyle w:val="Emphasis"/>
        </w:rPr>
        <w:t xml:space="preserve"> you.</w:t>
      </w:r>
      <w:r w:rsidRPr="005E7C69">
        <w:rPr>
          <w:sz w:val="14"/>
        </w:rPr>
        <w:t xml:space="preserve"> </w:t>
      </w:r>
      <w:r w:rsidRPr="005E7C69">
        <w:rPr>
          <w:rStyle w:val="StyleUnderline"/>
          <w:highlight w:val="yellow"/>
        </w:rPr>
        <w:t xml:space="preserve">None of </w:t>
      </w:r>
      <w:r w:rsidRPr="005E7C69">
        <w:rPr>
          <w:rStyle w:val="StyleUnderline"/>
        </w:rPr>
        <w:t xml:space="preserve">the </w:t>
      </w:r>
      <w:r w:rsidRPr="005E7C69">
        <w:rPr>
          <w:rStyle w:val="StyleUnderline"/>
          <w:highlight w:val="yellow"/>
        </w:rPr>
        <w:t>asteroid orbits now listed</w:t>
      </w:r>
      <w:r w:rsidRPr="005E7C69">
        <w:rPr>
          <w:rStyle w:val="StyleUnderline"/>
        </w:rPr>
        <w:t xml:space="preserve"> in the CNEOS’ database </w:t>
      </w:r>
      <w:r w:rsidRPr="005E7C69">
        <w:rPr>
          <w:rStyle w:val="StyleUnderline"/>
          <w:highlight w:val="yellow"/>
        </w:rPr>
        <w:t xml:space="preserve">are predicted to result in an impact in </w:t>
      </w:r>
      <w:r w:rsidRPr="005E7C69">
        <w:rPr>
          <w:rStyle w:val="Emphasis"/>
          <w:highlight w:val="yellow"/>
        </w:rPr>
        <w:t>the next 188 years</w:t>
      </w:r>
      <w:r w:rsidRPr="005E7C69">
        <w:rPr>
          <w:sz w:val="14"/>
        </w:rPr>
        <w:t xml:space="preserve"> (though there is a chance that the small asteroid 2008 ST comes close in 2104). But if there should be any worry, </w:t>
      </w:r>
      <w:proofErr w:type="gramStart"/>
      <w:r w:rsidRPr="005E7C69">
        <w:rPr>
          <w:sz w:val="14"/>
        </w:rPr>
        <w:t>it’s should be</w:t>
      </w:r>
      <w:proofErr w:type="gramEnd"/>
      <w:r w:rsidRPr="005E7C69">
        <w:rPr>
          <w:sz w:val="14"/>
        </w:rPr>
        <w:t xml:space="preserve"> about the asteroids that we haven’t yet found. Despite the various surveys, scientists are only a third of the way to cataloguing the 25,000 estimated near-Earth objects—there just isn’t adequate infrastructure to find </w:t>
      </w:r>
      <w:proofErr w:type="gramStart"/>
      <w:r w:rsidRPr="005E7C69">
        <w:rPr>
          <w:sz w:val="14"/>
        </w:rPr>
        <w:t>all of</w:t>
      </w:r>
      <w:proofErr w:type="gramEnd"/>
      <w:r w:rsidRPr="005E7C69">
        <w:rPr>
          <w:sz w:val="14"/>
        </w:rPr>
        <w:t xml:space="preserve"> these space rocks. Some of the missions, like the WISE telescope, weren’t designed with asteroid surveying in mind. “It’s an old spacecraft. It’s way past its design life and has a number of aspects that make it not optimal for finding large numbers of near-Earth objects,” Amy </w:t>
      </w:r>
      <w:proofErr w:type="spellStart"/>
      <w:r w:rsidRPr="005E7C69">
        <w:rPr>
          <w:sz w:val="14"/>
        </w:rPr>
        <w:t>Mainzer</w:t>
      </w:r>
      <w:proofErr w:type="spellEnd"/>
      <w:r w:rsidRPr="005E7C69">
        <w:rPr>
          <w:sz w:val="14"/>
        </w:rPr>
        <w:t xml:space="preserve">, principal investigator of NEOWISE, told Gizmodo. The National Academies released a report this year on the state of the asteroid survey, and according to their assessment, there just isn’t the specific infrastructure required to complete it. “Although Congress has charged NASA with NEO detection and threat characterization, it has failed to provide specific funding to enable NASA to adequately pursue this task.” The report suggested pursuing a dedicated successor to NEOWISE, called </w:t>
      </w:r>
      <w:proofErr w:type="spellStart"/>
      <w:r w:rsidRPr="005E7C69">
        <w:rPr>
          <w:sz w:val="14"/>
        </w:rPr>
        <w:t>NEOCam</w:t>
      </w:r>
      <w:proofErr w:type="spellEnd"/>
      <w:r w:rsidRPr="005E7C69">
        <w:rPr>
          <w:sz w:val="14"/>
        </w:rPr>
        <w:t xml:space="preserve">. Then, of course, there are the smaller asteroids, which can cause local damage and strike with little-to-no warning. The 20-meter (66-foot) Chelyabinsk meteor exploded above Russia in 2013, shattering windows and injuring 1,491 people. This past December, a meteor exploded over the Bering Sea with 10 times the force of the Hiroshima bomb. These smaller impacts fall below the 140-meter limit set by Congress, but still have the potential to cause small-scale damage. “Another one of these Chelyabinsk-type events can easily happen in our lifetime. There have only been a handful of these events, whereas typhoons, hurricanes, and major flooding events happen every year somewhere on Earth.” When it comes to assessing the likelihood of an impact and the damage it will cause, scientists </w:t>
      </w:r>
      <w:proofErr w:type="gramStart"/>
      <w:r w:rsidRPr="005E7C69">
        <w:rPr>
          <w:sz w:val="14"/>
        </w:rPr>
        <w:t>take into account</w:t>
      </w:r>
      <w:proofErr w:type="gramEnd"/>
      <w:r w:rsidRPr="005E7C69">
        <w:rPr>
          <w:sz w:val="14"/>
        </w:rPr>
        <w:t xml:space="preserve"> the size of Earth, as well as how often asteroids of different sizes hit. Harmless, dust grain-sized meteors hit Earth almost constantly and burn up in the atmosphere; the odds of a 1-meter asteroid striking Earth amounts to around one impact per year and then become less likely with the size of the asteroid squared; the odds of a 100-meter rock striking are once per 10,000 years and a 1,000-meter asteroid once per million years, according to one Tufts University fact sheet. “Another one of these Chelyabinsk-type events can easily happen in our lifetime,” </w:t>
      </w:r>
      <w:proofErr w:type="spellStart"/>
      <w:r w:rsidRPr="005E7C69">
        <w:rPr>
          <w:sz w:val="14"/>
        </w:rPr>
        <w:t>Boslough</w:t>
      </w:r>
      <w:proofErr w:type="spellEnd"/>
      <w:r w:rsidRPr="005E7C69">
        <w:rPr>
          <w:sz w:val="14"/>
        </w:rPr>
        <w:t xml:space="preserve"> said. But </w:t>
      </w:r>
      <w:r w:rsidRPr="005E7C69">
        <w:rPr>
          <w:rStyle w:val="StyleUnderline"/>
        </w:rPr>
        <w:t xml:space="preserve">as far as what to worry about, “There have only been a handful of these </w:t>
      </w:r>
      <w:r w:rsidRPr="005E7C69">
        <w:rPr>
          <w:rStyle w:val="StyleUnderline"/>
        </w:rPr>
        <w:lastRenderedPageBreak/>
        <w:t xml:space="preserve">events, whereas typhoons, hurricanes, and major flooding events happen every year somewhere on Earth.” </w:t>
      </w:r>
      <w:r w:rsidRPr="005E7C69">
        <w:rPr>
          <w:sz w:val="14"/>
        </w:rPr>
        <w:t>And as for larger events, they’re potentially preventable with enough lead time. For example, NASA’s OSIRIS-</w:t>
      </w:r>
      <w:proofErr w:type="spellStart"/>
      <w:r w:rsidRPr="005E7C69">
        <w:rPr>
          <w:sz w:val="14"/>
        </w:rPr>
        <w:t>REx</w:t>
      </w:r>
      <w:proofErr w:type="spellEnd"/>
      <w:r w:rsidRPr="005E7C69">
        <w:rPr>
          <w:sz w:val="14"/>
        </w:rPr>
        <w:t xml:space="preserve"> mission is studying the properties of asteroid </w:t>
      </w:r>
      <w:proofErr w:type="spellStart"/>
      <w:r w:rsidRPr="005E7C69">
        <w:rPr>
          <w:sz w:val="14"/>
        </w:rPr>
        <w:t>Bennu</w:t>
      </w:r>
      <w:proofErr w:type="spellEnd"/>
      <w:r w:rsidRPr="005E7C69">
        <w:rPr>
          <w:sz w:val="14"/>
        </w:rPr>
        <w:t xml:space="preserve">, a potentially hazardous asteroid with the potential to threaten Earth in the next few centuries. Then there’s the Double Asteroid Redirection Test (DART) mission, a demonstration that will slam a spacecraft into the smaller asteroid in the (65803) </w:t>
      </w:r>
      <w:proofErr w:type="spellStart"/>
      <w:r w:rsidRPr="005E7C69">
        <w:rPr>
          <w:sz w:val="14"/>
        </w:rPr>
        <w:t>Didymos</w:t>
      </w:r>
      <w:proofErr w:type="spellEnd"/>
      <w:r w:rsidRPr="005E7C69">
        <w:rPr>
          <w:sz w:val="14"/>
        </w:rPr>
        <w:t xml:space="preserve"> binary at 3.7 miles per second, or 13,320 miles per hour. The ESA’s Hera mission will follow up and take observations of the collision’s effects. Scientists hope these missions will change the smaller asteroid’s orbit around the larger asteroid, and that in the future, NASA or other space agencies could use these “</w:t>
      </w:r>
      <w:proofErr w:type="spellStart"/>
      <w:r w:rsidRPr="005E7C69">
        <w:rPr>
          <w:sz w:val="14"/>
        </w:rPr>
        <w:t>kinectic</w:t>
      </w:r>
      <w:proofErr w:type="spellEnd"/>
      <w:r w:rsidRPr="005E7C69">
        <w:rPr>
          <w:sz w:val="14"/>
        </w:rPr>
        <w:t xml:space="preserve"> impactor” missions to change a future threatening asteroid’s orbit enough to miss Earth. </w:t>
      </w:r>
      <w:r w:rsidRPr="005E7C69">
        <w:rPr>
          <w:rStyle w:val="StyleUnderline"/>
        </w:rPr>
        <w:t xml:space="preserve">There are other ideas for changing potentially hazardous asteroids’ orbits </w:t>
      </w:r>
      <w:r w:rsidRPr="005E7C69">
        <w:rPr>
          <w:sz w:val="14"/>
        </w:rPr>
        <w:t xml:space="preserve">as well. Space agencies could just put a really heavy thing next to the asteroid to redirect it via the force of </w:t>
      </w:r>
      <w:proofErr w:type="gramStart"/>
      <w:r w:rsidRPr="005E7C69">
        <w:rPr>
          <w:sz w:val="14"/>
        </w:rPr>
        <w:t>gravity, or</w:t>
      </w:r>
      <w:proofErr w:type="gramEnd"/>
      <w:r w:rsidRPr="005E7C69">
        <w:rPr>
          <w:sz w:val="14"/>
        </w:rPr>
        <w:t xml:space="preserve"> remove matter from the asteroid’s surface. Of course, there’s always the last-minute option of nuking an asteroid that presents an imminent threat—but in this year’s Planetary Defense Conference tabletop exercise, scientists chose to nuke a large asteroid that would have leveled Denver, a decision that inadvertently destroyed New York City. </w:t>
      </w:r>
      <w:r w:rsidRPr="005E7C69">
        <w:rPr>
          <w:rStyle w:val="Emphasis"/>
        </w:rPr>
        <w:t>Scientists now take this threat seriously</w:t>
      </w:r>
      <w:r w:rsidRPr="005E7C69">
        <w:rPr>
          <w:sz w:val="14"/>
        </w:rPr>
        <w:t xml:space="preserve">. </w:t>
      </w:r>
      <w:r w:rsidRPr="005E7C69">
        <w:rPr>
          <w:rStyle w:val="StyleUnderline"/>
        </w:rPr>
        <w:t xml:space="preserve">Despite the low probability of an asteroid impact, its dire consequences mean that this will continue to be an important area of research, one that requires probably about the amount of attention it presently receives—but maybe not </w:t>
      </w:r>
      <w:proofErr w:type="gramStart"/>
      <w:r w:rsidRPr="005E7C69">
        <w:rPr>
          <w:rStyle w:val="StyleUnderline"/>
        </w:rPr>
        <w:t>any more or less</w:t>
      </w:r>
      <w:proofErr w:type="gramEnd"/>
      <w:r w:rsidRPr="005E7C69">
        <w:rPr>
          <w:rStyle w:val="StyleUnderline"/>
        </w:rPr>
        <w:t xml:space="preserve">. </w:t>
      </w:r>
      <w:r w:rsidRPr="005E7C69">
        <w:rPr>
          <w:sz w:val="14"/>
        </w:rPr>
        <w:t>“</w:t>
      </w:r>
      <w:r w:rsidRPr="005E7C69">
        <w:rPr>
          <w:rStyle w:val="Emphasis"/>
        </w:rPr>
        <w:t>Doom is pretty much out of the picture in our lifetimes and the lifetimes of our kids and grandkids</w:t>
      </w:r>
      <w:r w:rsidRPr="005E7C69">
        <w:rPr>
          <w:sz w:val="14"/>
        </w:rPr>
        <w:t xml:space="preserve">,” </w:t>
      </w:r>
      <w:proofErr w:type="spellStart"/>
      <w:r w:rsidRPr="005E7C69">
        <w:rPr>
          <w:sz w:val="14"/>
        </w:rPr>
        <w:t>Boslough</w:t>
      </w:r>
      <w:proofErr w:type="spellEnd"/>
      <w:r w:rsidRPr="005E7C69">
        <w:rPr>
          <w:sz w:val="14"/>
        </w:rPr>
        <w:t xml:space="preserve"> said. “</w:t>
      </w:r>
      <w:r w:rsidRPr="005E7C69">
        <w:rPr>
          <w:rStyle w:val="StyleUnderline"/>
        </w:rPr>
        <w:t xml:space="preserve">Once you get out to 100 years, future generations can keep looking, and </w:t>
      </w:r>
      <w:r w:rsidRPr="005E7C69">
        <w:rPr>
          <w:rStyle w:val="StyleUnderline"/>
          <w:highlight w:val="yellow"/>
        </w:rPr>
        <w:t>if they find something they can do something about it.”</w:t>
      </w:r>
    </w:p>
    <w:p w14:paraId="31DED847" w14:textId="77777777" w:rsidR="00157A9F" w:rsidRPr="005E7C69" w:rsidRDefault="00157A9F" w:rsidP="00157A9F">
      <w:pPr>
        <w:pStyle w:val="Heading4"/>
      </w:pPr>
      <w:r w:rsidRPr="005E7C69">
        <w:t>No asteroid threat for next millennia plus new tracking tech, deflection drills, international coop, and analysis of old impacts solve.</w:t>
      </w:r>
    </w:p>
    <w:p w14:paraId="4D1BDA48" w14:textId="77777777" w:rsidR="00157A9F" w:rsidRPr="005E7C69" w:rsidRDefault="00157A9F" w:rsidP="00157A9F">
      <w:r w:rsidRPr="005E7C69">
        <w:rPr>
          <w:rStyle w:val="Style13ptBold"/>
        </w:rPr>
        <w:t>Strickland, 7-1</w:t>
      </w:r>
      <w:r w:rsidRPr="005E7C69">
        <w:t>-2019 (Ashley Strickland, "On International Asteroid Day, here's what to know about the threat to Earth," CNN, https://www.cnn.com/2019/06/30/world/international-asteroid-day-trnd-scn/index.html, 7-22-2019) AB</w:t>
      </w:r>
    </w:p>
    <w:p w14:paraId="4091E8BA" w14:textId="77777777" w:rsidR="00157A9F" w:rsidRPr="005E7C69" w:rsidRDefault="00157A9F" w:rsidP="00157A9F">
      <w:pPr>
        <w:rPr>
          <w:rStyle w:val="StyleUnderline"/>
        </w:rPr>
      </w:pPr>
      <w:r w:rsidRPr="005E7C69">
        <w:rPr>
          <w:sz w:val="12"/>
        </w:rPr>
        <w:t>(CNN)</w:t>
      </w:r>
      <w:r w:rsidRPr="005E7C69">
        <w:rPr>
          <w:rStyle w:val="StyleUnderline"/>
        </w:rPr>
        <w:t xml:space="preserve">For the first time, astronomers have shown that </w:t>
      </w:r>
      <w:r w:rsidRPr="005E7C69">
        <w:rPr>
          <w:rStyle w:val="Emphasis"/>
          <w:highlight w:val="yellow"/>
        </w:rPr>
        <w:t xml:space="preserve">telescopes </w:t>
      </w:r>
      <w:r w:rsidRPr="005E7C69">
        <w:rPr>
          <w:rStyle w:val="Emphasis"/>
        </w:rPr>
        <w:t xml:space="preserve">could </w:t>
      </w:r>
      <w:r w:rsidRPr="005E7C69">
        <w:rPr>
          <w:rStyle w:val="Emphasis"/>
          <w:highlight w:val="yellow"/>
        </w:rPr>
        <w:t xml:space="preserve">provide </w:t>
      </w:r>
      <w:r w:rsidRPr="005E7C69">
        <w:rPr>
          <w:rStyle w:val="Emphasis"/>
        </w:rPr>
        <w:t xml:space="preserve">enough </w:t>
      </w:r>
      <w:r w:rsidRPr="005E7C69">
        <w:rPr>
          <w:rStyle w:val="Emphasis"/>
          <w:highlight w:val="yellow"/>
        </w:rPr>
        <w:t xml:space="preserve">warning to allow people to move away from an asteroid </w:t>
      </w:r>
      <w:r w:rsidRPr="005E7C69">
        <w:rPr>
          <w:rStyle w:val="Emphasis"/>
        </w:rPr>
        <w:t>strike on Earth</w:t>
      </w:r>
      <w:r w:rsidRPr="005E7C69">
        <w:rPr>
          <w:rStyle w:val="StyleUnderline"/>
        </w:rPr>
        <w:t xml:space="preserve">. </w:t>
      </w:r>
      <w:r w:rsidRPr="005E7C69">
        <w:rPr>
          <w:sz w:val="12"/>
        </w:rPr>
        <w:t xml:space="preserve">Astronomers at the University of Hawaii used the ATLAS and Pan-STARRS survey telescopes to detect a small asteroid before it entered Earth's atmosphere on the morning of June 22. The asteroid, named 2019 MO, was 13 feet in diameter and 310,685 miles from </w:t>
      </w:r>
      <w:proofErr w:type="gramStart"/>
      <w:r w:rsidRPr="005E7C69">
        <w:rPr>
          <w:sz w:val="12"/>
        </w:rPr>
        <w:t>Earth..</w:t>
      </w:r>
      <w:proofErr w:type="gramEnd"/>
      <w:r w:rsidRPr="005E7C69">
        <w:rPr>
          <w:sz w:val="12"/>
        </w:rPr>
        <w:t xml:space="preserve"> The ATLAS facility observed it four times over 30 minutes around midnight in Hawaii. Initially, the Scout impact analysis software at NASA's Jet Propulsion Laboratory deemed the potential impact as a 2. For reference, 0 is "unlikely" and 4 is "likely." Davide </w:t>
      </w:r>
      <w:proofErr w:type="spellStart"/>
      <w:r w:rsidRPr="005E7C69">
        <w:rPr>
          <w:sz w:val="12"/>
        </w:rPr>
        <w:t>Farnocchia</w:t>
      </w:r>
      <w:proofErr w:type="spellEnd"/>
      <w:r w:rsidRPr="005E7C69">
        <w:rPr>
          <w:sz w:val="12"/>
        </w:rPr>
        <w:t xml:space="preserve">, navigation engineer at JPL, requested additional observations because he noticed a detection near Puerto Rico 12 hours later. The Pan-STARRS telescope was also operating and captured part of the sky where the asteroid could be seen. The additional images from the Pan-STARRS telescope helped researchers better determine the entry path for the asteroid, which bumped the Scout rating to 4. The calculation matched up, and weather radar in San Juan detected the asteroid as it burned up in our atmosphere. It entered the atmosphere over the ocean, 236 miles south of the city. </w:t>
      </w:r>
      <w:r w:rsidRPr="005E7C69">
        <w:rPr>
          <w:rStyle w:val="StyleUnderline"/>
        </w:rPr>
        <w:t>ATLAS, which is two telescopes 100 miles apart on the Big Island and Maui, scans the entire sky every two nights for asteroids that could impact Earth</w:t>
      </w:r>
      <w:r w:rsidRPr="005E7C69">
        <w:rPr>
          <w:sz w:val="12"/>
        </w:rPr>
        <w:t xml:space="preserve">. It can spot small asteroids half a day before they arrive at Earth and could point to larger asteroids days before. 2019 MO was small enough that it could burn up in the atmosphere. </w:t>
      </w:r>
      <w:r w:rsidRPr="005E7C69">
        <w:rPr>
          <w:rStyle w:val="StyleUnderline"/>
        </w:rPr>
        <w:t xml:space="preserve">Although much of the knowledge of their capabilities and determinations about the asteroid was worked out after the fact, astronomers believe that ATLAS and Pan-STARRS could help predict more in the future. </w:t>
      </w:r>
      <w:r w:rsidRPr="005E7C69">
        <w:rPr>
          <w:sz w:val="12"/>
        </w:rPr>
        <w:t xml:space="preserve">Asteroid missions </w:t>
      </w:r>
      <w:r w:rsidRPr="005E7C69">
        <w:rPr>
          <w:rStyle w:val="StyleUnderline"/>
        </w:rPr>
        <w:t>Knowing the size and orbit of an asteroid is the main battle</w:t>
      </w:r>
      <w:r w:rsidRPr="005E7C69">
        <w:rPr>
          <w:sz w:val="12"/>
        </w:rPr>
        <w:t xml:space="preserve">, as this enables prediction. </w:t>
      </w:r>
      <w:r w:rsidRPr="005E7C69">
        <w:rPr>
          <w:rStyle w:val="StyleUnderline"/>
        </w:rPr>
        <w:t>In a few years, the Large Synoptic Survey Telescope will come online and enable the discovery of tens of thousands of asteroids in orbits that could bring them closer to Earth</w:t>
      </w:r>
      <w:r w:rsidRPr="005E7C69">
        <w:rPr>
          <w:sz w:val="12"/>
        </w:rPr>
        <w:t>, said Ed Lu, executive director of the Asteroid Institute and a former NASA astronaut. "</w:t>
      </w:r>
      <w:r w:rsidRPr="005E7C69">
        <w:rPr>
          <w:rStyle w:val="Emphasis"/>
        </w:rPr>
        <w:t xml:space="preserve">It's an exciting time for planetary defense because </w:t>
      </w:r>
      <w:r w:rsidRPr="005E7C69">
        <w:rPr>
          <w:rStyle w:val="Emphasis"/>
          <w:highlight w:val="yellow"/>
        </w:rPr>
        <w:t xml:space="preserve">we are on </w:t>
      </w:r>
      <w:r w:rsidRPr="005E7C69">
        <w:rPr>
          <w:rStyle w:val="Emphasis"/>
        </w:rPr>
        <w:t xml:space="preserve">the </w:t>
      </w:r>
      <w:r w:rsidRPr="005E7C69">
        <w:rPr>
          <w:rStyle w:val="Emphasis"/>
          <w:highlight w:val="yellow"/>
        </w:rPr>
        <w:t xml:space="preserve">verge of an absolute flood of new observations that </w:t>
      </w:r>
      <w:r w:rsidRPr="005E7C69">
        <w:rPr>
          <w:rStyle w:val="Emphasis"/>
        </w:rPr>
        <w:t xml:space="preserve">will </w:t>
      </w:r>
      <w:r w:rsidRPr="005E7C69">
        <w:rPr>
          <w:rStyle w:val="Emphasis"/>
          <w:highlight w:val="yellow"/>
        </w:rPr>
        <w:t xml:space="preserve">allow us to track 10 times more asteroids than </w:t>
      </w:r>
      <w:r w:rsidRPr="005E7C69">
        <w:rPr>
          <w:rStyle w:val="Emphasis"/>
        </w:rPr>
        <w:t xml:space="preserve">we've </w:t>
      </w:r>
      <w:r w:rsidRPr="005E7C69">
        <w:rPr>
          <w:rStyle w:val="Emphasis"/>
          <w:highlight w:val="yellow"/>
        </w:rPr>
        <w:t xml:space="preserve">ever </w:t>
      </w:r>
      <w:r w:rsidRPr="005E7C69">
        <w:rPr>
          <w:rStyle w:val="Emphasis"/>
        </w:rPr>
        <w:t>tracked before</w:t>
      </w:r>
      <w:r w:rsidRPr="005E7C69">
        <w:rPr>
          <w:sz w:val="12"/>
        </w:rPr>
        <w:t>," Lu said. "</w:t>
      </w:r>
      <w:r w:rsidRPr="005E7C69">
        <w:rPr>
          <w:rStyle w:val="StyleUnderline"/>
        </w:rPr>
        <w:t xml:space="preserve">In about two years, the </w:t>
      </w:r>
      <w:r w:rsidRPr="005E7C69">
        <w:rPr>
          <w:rStyle w:val="StyleUnderline"/>
          <w:highlight w:val="yellow"/>
        </w:rPr>
        <w:t xml:space="preserve">LSST </w:t>
      </w:r>
      <w:r w:rsidRPr="005E7C69">
        <w:rPr>
          <w:rStyle w:val="StyleUnderline"/>
        </w:rPr>
        <w:t xml:space="preserve">will turn on, and its </w:t>
      </w:r>
      <w:r w:rsidRPr="005E7C69">
        <w:rPr>
          <w:rStyle w:val="StyleUnderline"/>
          <w:highlight w:val="yellow"/>
        </w:rPr>
        <w:t xml:space="preserve">discovery rate will be more than all </w:t>
      </w:r>
      <w:r w:rsidRPr="005E7C69">
        <w:rPr>
          <w:rStyle w:val="StyleUnderline"/>
        </w:rPr>
        <w:t xml:space="preserve">the rest of the </w:t>
      </w:r>
      <w:r w:rsidRPr="005E7C69">
        <w:rPr>
          <w:rStyle w:val="StyleUnderline"/>
          <w:highlight w:val="yellow"/>
        </w:rPr>
        <w:t>telescopes combined</w:t>
      </w:r>
      <w:r w:rsidRPr="005E7C69">
        <w:rPr>
          <w:rStyle w:val="StyleUnderline"/>
        </w:rPr>
        <w:t xml:space="preserve">. In the first year, it will find tens of thousands of asteroids </w:t>
      </w:r>
      <w:r w:rsidRPr="005E7C69">
        <w:rPr>
          <w:rStyle w:val="StyleUnderline"/>
          <w:highlight w:val="yellow"/>
        </w:rPr>
        <w:t xml:space="preserve">and </w:t>
      </w:r>
      <w:r w:rsidRPr="005E7C69">
        <w:rPr>
          <w:rStyle w:val="StyleUnderline"/>
        </w:rPr>
        <w:t xml:space="preserve">be able </w:t>
      </w:r>
      <w:r w:rsidRPr="005E7C69">
        <w:rPr>
          <w:rStyle w:val="StyleUnderline"/>
          <w:highlight w:val="yellow"/>
        </w:rPr>
        <w:t>to track them</w:t>
      </w:r>
      <w:r w:rsidRPr="005E7C69">
        <w:rPr>
          <w:rStyle w:val="StyleUnderline"/>
        </w:rPr>
        <w:t>.</w:t>
      </w:r>
      <w:r w:rsidRPr="005E7C69">
        <w:rPr>
          <w:sz w:val="12"/>
        </w:rPr>
        <w:t>" Missions like NASA's OSIRIS-</w:t>
      </w:r>
      <w:proofErr w:type="spellStart"/>
      <w:r w:rsidRPr="005E7C69">
        <w:rPr>
          <w:sz w:val="12"/>
        </w:rPr>
        <w:t>REx</w:t>
      </w:r>
      <w:proofErr w:type="spellEnd"/>
      <w:r w:rsidRPr="005E7C69">
        <w:rPr>
          <w:sz w:val="12"/>
        </w:rPr>
        <w:t xml:space="preserve"> and Japan's Hayabusa2 are exploring asteroids in our solar system and aim to return samples to Earth in the coming years. The Near-Earth Object Camera, called </w:t>
      </w:r>
      <w:proofErr w:type="spellStart"/>
      <w:r w:rsidRPr="005E7C69">
        <w:rPr>
          <w:sz w:val="12"/>
        </w:rPr>
        <w:t>NEOCam</w:t>
      </w:r>
      <w:proofErr w:type="spellEnd"/>
      <w:r w:rsidRPr="005E7C69">
        <w:rPr>
          <w:sz w:val="12"/>
        </w:rPr>
        <w:t xml:space="preserve">, is characterizing near-Earth objects. Other missions are planned. </w:t>
      </w:r>
      <w:r w:rsidRPr="005E7C69">
        <w:rPr>
          <w:rStyle w:val="StyleUnderline"/>
          <w:highlight w:val="yellow"/>
        </w:rPr>
        <w:t>NASA's DART</w:t>
      </w:r>
      <w:r w:rsidRPr="005E7C69">
        <w:rPr>
          <w:rStyle w:val="StyleUnderline"/>
        </w:rPr>
        <w:t xml:space="preserve">, which stands for Double Asteroid Redirection Test, is a planetary defense test to prevent an asteroid from hitting Earth. DART, which has a launch window opening in July 2021, </w:t>
      </w:r>
      <w:r w:rsidRPr="005E7C69">
        <w:rPr>
          <w:rStyle w:val="StyleUnderline"/>
          <w:highlight w:val="yellow"/>
        </w:rPr>
        <w:t>will visit a binary asteroid system and aim to deflect a small asteroid</w:t>
      </w:r>
      <w:r w:rsidRPr="005E7C69">
        <w:rPr>
          <w:rStyle w:val="StyleUnderline"/>
        </w:rPr>
        <w:t xml:space="preserve">. </w:t>
      </w:r>
      <w:r w:rsidRPr="005E7C69">
        <w:rPr>
          <w:sz w:val="12"/>
        </w:rPr>
        <w:t xml:space="preserve">DART will crash into a moonlet of </w:t>
      </w:r>
      <w:proofErr w:type="spellStart"/>
      <w:r w:rsidRPr="005E7C69">
        <w:rPr>
          <w:sz w:val="12"/>
        </w:rPr>
        <w:lastRenderedPageBreak/>
        <w:t>Didymos</w:t>
      </w:r>
      <w:proofErr w:type="spellEnd"/>
      <w:r w:rsidRPr="005E7C69">
        <w:rPr>
          <w:sz w:val="12"/>
        </w:rPr>
        <w:t xml:space="preserve">, a near-Earth asteroid, that is comparable in size to an asteroid that could pose a threat. The European Space Agency's complementary Hera mission will precisely measure how it changed the velocity of the larger asteroid and study DART's impact crater on the moonlet. Asteroid awareness Sunday is International Asteroid Day, commemorating the Earth's largest recorded asteroid impact while focusing on the real danger of asteroids that could collide with Earth. In 1908, a powerful asteroid struck the </w:t>
      </w:r>
      <w:proofErr w:type="spellStart"/>
      <w:r w:rsidRPr="005E7C69">
        <w:rPr>
          <w:sz w:val="12"/>
        </w:rPr>
        <w:t>Podkamennaya</w:t>
      </w:r>
      <w:proofErr w:type="spellEnd"/>
      <w:r w:rsidRPr="005E7C69">
        <w:rPr>
          <w:sz w:val="12"/>
        </w:rPr>
        <w:t xml:space="preserve"> Tunguska River area in a remote </w:t>
      </w:r>
      <w:proofErr w:type="gramStart"/>
      <w:r w:rsidRPr="005E7C69">
        <w:rPr>
          <w:sz w:val="12"/>
        </w:rPr>
        <w:t>Siberian forest</w:t>
      </w:r>
      <w:proofErr w:type="gramEnd"/>
      <w:r w:rsidRPr="005E7C69">
        <w:rPr>
          <w:sz w:val="12"/>
        </w:rPr>
        <w:t xml:space="preserve"> of Russia. The event leveled trees and destroyed forests across 770 square miles, an area nearly the size of three-quarters of the US state of Rhode Island. The impact threw people to the ground in a town 40 miles away. Shock waves rippled around the world, and "glowing clouds" were seen. NASA recently reexamined the "cold case" of the Tunguska strike. The impact happened in such a remote area that only a few dozen people even saw it. Media at the time speculated that it could have been a volcanic eruption or a mining accident. The idea of an asteroid strike seemed farfetched, NASA said in a release. Scientific research wasn't carried out around the impact area until the 1920s. But researchers couldn't find asteroid fragments or a crater. "Tunguska is the largest cosmic impact witnessed by modern humans," said David Morrison, a planetary science researcher at NASA's Ames Research Center, in a statement. "It also is characteristic of the sort of impact we are likely to have to protect against in the future." Six years ago, an asteroid entered Earth's atmosphere over Chelyabinsk, Russia. It exploded in the air, releasing 20 to 30 times more energy than that of the first atomic bombs and generating brightness greater than the sun. It damaged more than 7,000 buildings and injured more than 1,000 people. The shock wave broke windows 58 miles away. It had gone undetected because the asteroid came from the same direction and path as the sun. And it explains why astronomers and the Asteroid Day group want people to be aware. According to a Pew survey, 62% of adults in the United States think that one of NASA's top priorities should be monitoring asteroids or objects that could hit Earth. </w:t>
      </w:r>
      <w:r w:rsidRPr="005E7C69">
        <w:rPr>
          <w:rStyle w:val="StyleUnderline"/>
          <w:highlight w:val="yellow"/>
        </w:rPr>
        <w:t>NASA and</w:t>
      </w:r>
      <w:r w:rsidRPr="005E7C69">
        <w:rPr>
          <w:rStyle w:val="StyleUnderline"/>
        </w:rPr>
        <w:t xml:space="preserve"> </w:t>
      </w:r>
      <w:r w:rsidRPr="005E7C69">
        <w:rPr>
          <w:rStyle w:val="StyleUnderline"/>
          <w:highlight w:val="yellow"/>
        </w:rPr>
        <w:t>other</w:t>
      </w:r>
      <w:r w:rsidRPr="005E7C69">
        <w:rPr>
          <w:rStyle w:val="StyleUnderline"/>
        </w:rPr>
        <w:t xml:space="preserve"> space </w:t>
      </w:r>
      <w:r w:rsidRPr="005E7C69">
        <w:rPr>
          <w:rStyle w:val="StyleUnderline"/>
          <w:highlight w:val="yellow"/>
        </w:rPr>
        <w:t xml:space="preserve">organizations around the world </w:t>
      </w:r>
      <w:r w:rsidRPr="005E7C69">
        <w:rPr>
          <w:rStyle w:val="StyleUnderline"/>
        </w:rPr>
        <w:t xml:space="preserve">are </w:t>
      </w:r>
      <w:r w:rsidRPr="005E7C69">
        <w:rPr>
          <w:rStyle w:val="StyleUnderline"/>
          <w:highlight w:val="yellow"/>
        </w:rPr>
        <w:t>focused on</w:t>
      </w:r>
      <w:r w:rsidRPr="005E7C69">
        <w:rPr>
          <w:rStyle w:val="StyleUnderline"/>
        </w:rPr>
        <w:t xml:space="preserve"> </w:t>
      </w:r>
      <w:r w:rsidRPr="005E7C69">
        <w:rPr>
          <w:rStyle w:val="StyleUnderline"/>
          <w:highlight w:val="yellow"/>
        </w:rPr>
        <w:t>detecting</w:t>
      </w:r>
      <w:r w:rsidRPr="005E7C69">
        <w:rPr>
          <w:rStyle w:val="StyleUnderline"/>
        </w:rPr>
        <w:t xml:space="preserve"> the threat of near-Earth objects or </w:t>
      </w:r>
      <w:r w:rsidRPr="005E7C69">
        <w:rPr>
          <w:rStyle w:val="StyleUnderline"/>
          <w:highlight w:val="yellow"/>
        </w:rPr>
        <w:t>NEOs</w:t>
      </w:r>
      <w:r w:rsidRPr="005E7C69">
        <w:rPr>
          <w:rStyle w:val="StyleUnderline"/>
        </w:rPr>
        <w:t>, asteroids and comets whose orbits place them within 30 million miles of Earth</w:t>
      </w:r>
      <w:r w:rsidRPr="005E7C69">
        <w:rPr>
          <w:sz w:val="12"/>
        </w:rPr>
        <w:t xml:space="preserve">. </w:t>
      </w:r>
      <w:proofErr w:type="spellStart"/>
      <w:r w:rsidRPr="005E7C69">
        <w:rPr>
          <w:rStyle w:val="Emphasis"/>
        </w:rPr>
        <w:t>T</w:t>
      </w:r>
      <w:r w:rsidRPr="005E7C69">
        <w:rPr>
          <w:rStyle w:val="Emphasis"/>
          <w:highlight w:val="yellow"/>
        </w:rPr>
        <w:t>there</w:t>
      </w:r>
      <w:proofErr w:type="spellEnd"/>
      <w:r w:rsidRPr="005E7C69">
        <w:rPr>
          <w:rStyle w:val="Emphasis"/>
          <w:highlight w:val="yellow"/>
        </w:rPr>
        <w:t xml:space="preserve"> are no known NEOs that post a significant threat</w:t>
      </w:r>
      <w:r w:rsidRPr="005E7C69">
        <w:rPr>
          <w:sz w:val="12"/>
        </w:rPr>
        <w:t xml:space="preserve">. </w:t>
      </w:r>
      <w:r w:rsidRPr="005E7C69">
        <w:rPr>
          <w:rStyle w:val="StyleUnderline"/>
        </w:rPr>
        <w:t>NASA's NEO program funds and relies on detection and tracking efforts from observatories across the country and in space and collaborates with observatories around the world.</w:t>
      </w:r>
      <w:r w:rsidRPr="005E7C69">
        <w:rPr>
          <w:sz w:val="12"/>
        </w:rPr>
        <w:t xml:space="preserve"> </w:t>
      </w:r>
      <w:r w:rsidRPr="005E7C69">
        <w:rPr>
          <w:rStyle w:val="StyleUnderline"/>
        </w:rPr>
        <w:t>Researchers modeled the Tunguska and Chelyabinsk events on computers to understand how damage can occur from asteroids entering our atmosphere, even when they break apart in the air. The analysis provided a promising discovery.</w:t>
      </w:r>
      <w:r w:rsidRPr="005E7C69">
        <w:rPr>
          <w:sz w:val="12"/>
        </w:rPr>
        <w:t xml:space="preserve"> Four computer models arrived at a similar picture of what happened at Tunguska. The asteroid was probably rocky, not icy, and between 164 and 262 feet across, and entered our atmosphere at 34,000 miles per hour. This created the energy equivalent to the Mount St. Helens volcanic eruption in 1980, between 6 and 9 miles above the ground. </w:t>
      </w:r>
      <w:r w:rsidRPr="005E7C69">
        <w:rPr>
          <w:rStyle w:val="StyleUnderline"/>
        </w:rPr>
        <w:t xml:space="preserve">The researchers found that </w:t>
      </w:r>
      <w:r w:rsidRPr="005E7C69">
        <w:rPr>
          <w:rStyle w:val="Emphasis"/>
        </w:rPr>
        <w:t xml:space="preserve">the </w:t>
      </w:r>
      <w:r w:rsidRPr="005E7C69">
        <w:rPr>
          <w:rStyle w:val="Emphasis"/>
          <w:highlight w:val="yellow"/>
        </w:rPr>
        <w:t xml:space="preserve">interval between such devastating potential asteroid impacts on Earth is one of </w:t>
      </w:r>
      <w:proofErr w:type="spellStart"/>
      <w:r w:rsidRPr="005E7C69">
        <w:rPr>
          <w:rStyle w:val="Emphasis"/>
          <w:highlight w:val="yellow"/>
        </w:rPr>
        <w:t>millenia</w:t>
      </w:r>
      <w:proofErr w:type="spellEnd"/>
      <w:r w:rsidRPr="005E7C69">
        <w:rPr>
          <w:rStyle w:val="Emphasis"/>
        </w:rPr>
        <w:t>, not centuries, based on the known asteroid population</w:t>
      </w:r>
      <w:r w:rsidRPr="005E7C69">
        <w:rPr>
          <w:rStyle w:val="StyleUnderline"/>
        </w:rPr>
        <w:t xml:space="preserve">. </w:t>
      </w:r>
      <w:r w:rsidRPr="005E7C69">
        <w:rPr>
          <w:sz w:val="12"/>
        </w:rPr>
        <w:t xml:space="preserve">"Because there are so few observed cases, a lot of uncertainty remains about how large asteroids break up in the atmosphere and how much damage they could cause on the ground," said </w:t>
      </w:r>
      <w:proofErr w:type="spellStart"/>
      <w:r w:rsidRPr="005E7C69">
        <w:rPr>
          <w:sz w:val="12"/>
        </w:rPr>
        <w:t>Lorien</w:t>
      </w:r>
      <w:proofErr w:type="spellEnd"/>
      <w:r w:rsidRPr="005E7C69">
        <w:rPr>
          <w:sz w:val="12"/>
        </w:rPr>
        <w:t xml:space="preserve"> Wheeler, NASA Ames researcher working on the agency's Asteroid Threat Assessment Project. "However, </w:t>
      </w:r>
      <w:r w:rsidRPr="005E7C69">
        <w:rPr>
          <w:rStyle w:val="StyleUnderline"/>
          <w:highlight w:val="yellow"/>
        </w:rPr>
        <w:t xml:space="preserve">recent advancements in </w:t>
      </w:r>
      <w:r w:rsidRPr="005E7C69">
        <w:rPr>
          <w:rStyle w:val="Emphasis"/>
          <w:highlight w:val="yellow"/>
        </w:rPr>
        <w:t>computational models</w:t>
      </w:r>
      <w:r w:rsidRPr="005E7C69">
        <w:rPr>
          <w:rStyle w:val="StyleUnderline"/>
          <w:highlight w:val="yellow"/>
        </w:rPr>
        <w:t>,</w:t>
      </w:r>
      <w:r w:rsidRPr="005E7C69">
        <w:rPr>
          <w:rStyle w:val="StyleUnderline"/>
        </w:rPr>
        <w:t xml:space="preserve"> </w:t>
      </w:r>
      <w:r w:rsidRPr="005E7C69">
        <w:rPr>
          <w:rStyle w:val="StyleUnderline"/>
          <w:highlight w:val="yellow"/>
        </w:rPr>
        <w:t xml:space="preserve">along with </w:t>
      </w:r>
      <w:r w:rsidRPr="005E7C69">
        <w:rPr>
          <w:rStyle w:val="Emphasis"/>
          <w:highlight w:val="yellow"/>
        </w:rPr>
        <w:t>analyses</w:t>
      </w:r>
      <w:r w:rsidRPr="005E7C69">
        <w:rPr>
          <w:rStyle w:val="StyleUnderline"/>
        </w:rPr>
        <w:t xml:space="preserve"> </w:t>
      </w:r>
      <w:r w:rsidRPr="005E7C69">
        <w:rPr>
          <w:rStyle w:val="StyleUnderline"/>
          <w:highlight w:val="yellow"/>
        </w:rPr>
        <w:t>of</w:t>
      </w:r>
      <w:r w:rsidRPr="005E7C69">
        <w:rPr>
          <w:rStyle w:val="StyleUnderline"/>
        </w:rPr>
        <w:t xml:space="preserve"> the Chelyabinsk and other </w:t>
      </w:r>
      <w:r w:rsidRPr="005E7C69">
        <w:rPr>
          <w:rStyle w:val="StyleUnderline"/>
          <w:highlight w:val="yellow"/>
        </w:rPr>
        <w:t>meteor events</w:t>
      </w:r>
      <w:r w:rsidRPr="005E7C69">
        <w:rPr>
          <w:rStyle w:val="StyleUnderline"/>
        </w:rPr>
        <w:t xml:space="preserve">, </w:t>
      </w:r>
      <w:r w:rsidRPr="005E7C69">
        <w:rPr>
          <w:rStyle w:val="StyleUnderline"/>
          <w:highlight w:val="yellow"/>
        </w:rPr>
        <w:t xml:space="preserve">are helping to </w:t>
      </w:r>
      <w:r w:rsidRPr="005E7C69">
        <w:rPr>
          <w:rStyle w:val="Emphasis"/>
          <w:highlight w:val="yellow"/>
        </w:rPr>
        <w:t>improve our understanding</w:t>
      </w:r>
      <w:r w:rsidRPr="005E7C69">
        <w:rPr>
          <w:rStyle w:val="StyleUnderline"/>
        </w:rPr>
        <w:t xml:space="preserve"> of these factors </w:t>
      </w:r>
      <w:r w:rsidRPr="005E7C69">
        <w:rPr>
          <w:rStyle w:val="StyleUnderline"/>
          <w:highlight w:val="yellow"/>
        </w:rPr>
        <w:t>so</w:t>
      </w:r>
      <w:r w:rsidRPr="005E7C69">
        <w:rPr>
          <w:rStyle w:val="StyleUnderline"/>
        </w:rPr>
        <w:t xml:space="preserve"> that </w:t>
      </w:r>
      <w:r w:rsidRPr="005E7C69">
        <w:rPr>
          <w:rStyle w:val="StyleUnderline"/>
          <w:highlight w:val="yellow"/>
        </w:rPr>
        <w:t>we can</w:t>
      </w:r>
      <w:r w:rsidRPr="005E7C69">
        <w:rPr>
          <w:rStyle w:val="StyleUnderline"/>
        </w:rPr>
        <w:t xml:space="preserve"> better </w:t>
      </w:r>
      <w:r w:rsidRPr="005E7C69">
        <w:rPr>
          <w:rStyle w:val="Emphasis"/>
          <w:highlight w:val="yellow"/>
        </w:rPr>
        <w:t>evaluate potential asteroid threats</w:t>
      </w:r>
      <w:r w:rsidRPr="005E7C69">
        <w:rPr>
          <w:rStyle w:val="StyleUnderline"/>
        </w:rPr>
        <w:t xml:space="preserve"> in the future."</w:t>
      </w:r>
    </w:p>
    <w:p w14:paraId="7866CC14" w14:textId="77777777" w:rsidR="00157A9F" w:rsidRPr="00655C08" w:rsidRDefault="00157A9F" w:rsidP="00655C08"/>
    <w:sectPr w:rsidR="00157A9F" w:rsidRPr="00655C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7A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588A"/>
    <w:rsid w:val="00144C4D"/>
    <w:rsid w:val="00157A9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AF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A1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C08"/>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9B9"/>
    <w:rsid w:val="007374A1"/>
    <w:rsid w:val="00752712"/>
    <w:rsid w:val="00753A84"/>
    <w:rsid w:val="007611F5"/>
    <w:rsid w:val="007619E4"/>
    <w:rsid w:val="00761E75"/>
    <w:rsid w:val="0076495E"/>
    <w:rsid w:val="00765FC8"/>
    <w:rsid w:val="0077469C"/>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3B9"/>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7B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23A"/>
    <w:rsid w:val="00E824E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C00"/>
    <w:rsid w:val="00F73954"/>
    <w:rsid w:val="00F94060"/>
    <w:rsid w:val="00FA56F6"/>
    <w:rsid w:val="00FB329D"/>
    <w:rsid w:val="00FC27E3"/>
    <w:rsid w:val="00FC74C7"/>
    <w:rsid w:val="00FD3B8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3A1144"/>
  <w14:defaultImageDpi w14:val="300"/>
  <w15:docId w15:val="{B0FC293F-5AD3-0449-B025-FBC80B69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7AFB"/>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237A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7A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9"/>
    <w:unhideWhenUsed/>
    <w:qFormat/>
    <w:rsid w:val="00237A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237AFB"/>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237A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7AFB"/>
  </w:style>
  <w:style w:type="character" w:customStyle="1" w:styleId="Heading1Char">
    <w:name w:val="Heading 1 Char"/>
    <w:aliases w:val="Pocket Char"/>
    <w:basedOn w:val="DefaultParagraphFont"/>
    <w:link w:val="Heading1"/>
    <w:uiPriority w:val="9"/>
    <w:rsid w:val="00237A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7AF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237AF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237AFB"/>
    <w:rPr>
      <w:rFonts w:ascii="Calibri" w:eastAsiaTheme="majorEastAsia" w:hAnsi="Calibri"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37AFB"/>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237AF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237AF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37AFB"/>
    <w:rPr>
      <w:color w:val="auto"/>
      <w:u w:val="non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Very Small Text Char,Read"/>
    <w:basedOn w:val="DefaultParagraphFont"/>
    <w:link w:val="NoSpacing"/>
    <w:uiPriority w:val="99"/>
    <w:unhideWhenUsed/>
    <w:rsid w:val="00237AFB"/>
    <w:rPr>
      <w:color w:val="auto"/>
      <w:u w:val="none"/>
    </w:rPr>
  </w:style>
  <w:style w:type="paragraph" w:styleId="DocumentMap">
    <w:name w:val="Document Map"/>
    <w:basedOn w:val="Normal"/>
    <w:link w:val="DocumentMapChar"/>
    <w:uiPriority w:val="99"/>
    <w:semiHidden/>
    <w:unhideWhenUsed/>
    <w:rsid w:val="00237AF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37AFB"/>
    <w:rPr>
      <w:rFonts w:ascii="Lucida Grande" w:hAnsi="Lucida Grande" w:cs="Lucida Grande"/>
    </w:rPr>
  </w:style>
  <w:style w:type="paragraph" w:customStyle="1" w:styleId="Emphasis1">
    <w:name w:val="Emphasis1"/>
    <w:basedOn w:val="Normal"/>
    <w:link w:val="Emphasis"/>
    <w:autoRedefine/>
    <w:uiPriority w:val="20"/>
    <w:qFormat/>
    <w:rsid w:val="007369B9"/>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Spacing">
    <w:name w:val="No Spacing"/>
    <w:aliases w:val="Card,Note Level 2,No Spacing31,No Spacing22,No Spacing3,No Spacing111112,Medium Grid 21,tag,Dont use,No Spacing41,No Spacing112,Tag and Cite,Very Small Text,card,Small Text,No Spacing1121,Note Level 21,No Spacing111,Card Format"/>
    <w:basedOn w:val="Heading1"/>
    <w:link w:val="Hyperlink"/>
    <w:autoRedefine/>
    <w:uiPriority w:val="99"/>
    <w:qFormat/>
    <w:rsid w:val="007369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rsid w:val="00655C08"/>
    <w:pPr>
      <w:ind w:left="720"/>
      <w:jc w:val="both"/>
    </w:pPr>
    <w:rPr>
      <w:rFonts w:eastAsiaTheme="minorHAnsi"/>
      <w:b/>
      <w:iCs/>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insider.com/space-junk-kessler-syndrome-chain-reaction-prevention-2018-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oom.eu.com/article/Space_debris_Kessler_Syndrome_and_the_unreasonable_expectation_of_certain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dfs.semanticscholar.org/d703/101d657334d2e1575d08005e290578770cd1.pdf?_ga=2.70400848.1753078645.1567896134-909185996.1567896134" TargetMode="External"/><Relationship Id="rId5" Type="http://schemas.openxmlformats.org/officeDocument/2006/relationships/numbering" Target="numbering.xml"/><Relationship Id="rId15" Type="http://schemas.openxmlformats.org/officeDocument/2006/relationships/hyperlink" Target="https://www.fhi.ox.ac.uk/wp-content/uploads/Existential-Risks-2017-01-23.pdf" TargetMode="External"/><Relationship Id="rId10" Type="http://schemas.openxmlformats.org/officeDocument/2006/relationships/hyperlink" Target="https://journals.sagepub.com/doi/full/10.1177/0967010619895660" TargetMode="External"/><Relationship Id="rId4" Type="http://schemas.openxmlformats.org/officeDocument/2006/relationships/customXml" Target="../customXml/item4.xml"/><Relationship Id="rId9" Type="http://schemas.openxmlformats.org/officeDocument/2006/relationships/hyperlink" Target="https://research-information.bris.ac.uk/files/183271194/Final_Copy_2018_09_25_Hunter_C_PhD.pdf" TargetMode="External"/><Relationship Id="rId14"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24</Pages>
  <Words>14880</Words>
  <Characters>84820</Characters>
  <Application>Microsoft Office Word</Application>
  <DocSecurity>0</DocSecurity>
  <Lines>706</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9</cp:revision>
  <dcterms:created xsi:type="dcterms:W3CDTF">2022-02-14T23:11:00Z</dcterms:created>
  <dcterms:modified xsi:type="dcterms:W3CDTF">2022-02-15T00:57:00Z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